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8"/>
        <w:tblOverlap w:val="nev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4"/>
        <w:gridCol w:w="389"/>
        <w:gridCol w:w="7366"/>
      </w:tblGrid>
      <w:tr w:rsidR="00B8077D" w:rsidRPr="00750C3E" w14:paraId="6C3CDF63" w14:textId="77777777" w:rsidTr="005C2B59">
        <w:tc>
          <w:tcPr>
            <w:tcW w:w="1454" w:type="dxa"/>
            <w:vMerge w:val="restart"/>
            <w:vAlign w:val="center"/>
          </w:tcPr>
          <w:p w14:paraId="67AB425A" w14:textId="77777777" w:rsidR="00B8077D" w:rsidRPr="00131365" w:rsidRDefault="00B8077D" w:rsidP="00B8077D">
            <w:pPr>
              <w:jc w:val="center"/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Protokół:</w:t>
            </w:r>
          </w:p>
        </w:tc>
        <w:tc>
          <w:tcPr>
            <w:tcW w:w="389" w:type="dxa"/>
          </w:tcPr>
          <w:p w14:paraId="301D6A9C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3264" behindDoc="0" locked="0" layoutInCell="1" allowOverlap="1" wp14:anchorId="26B4CAAB" wp14:editId="00CFC57C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46990</wp:posOffset>
                      </wp:positionV>
                      <wp:extent cx="133200" cy="133200"/>
                      <wp:effectExtent l="0" t="0" r="19685" b="19685"/>
                      <wp:wrapSquare wrapText="bothSides"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00" cy="13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60C8C95" id="Prostokąt 2" o:spid="_x0000_s1026" style="position:absolute;margin-left:-1.95pt;margin-top:3.7pt;width:10.5pt;height:10.5pt;z-index:252043264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738FBC6F" w14:textId="70934871" w:rsidR="00B8077D" w:rsidRPr="00131365" w:rsidRDefault="00B8077D" w:rsidP="00AF4885">
            <w:pPr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z kontroli realizacji </w:t>
            </w:r>
            <w:r w:rsidR="00523D6D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przedsięwzięcia</w:t>
            </w:r>
            <w:r w:rsidR="000710B7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0C2167" w:rsidRPr="000C2167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przed wypłatą ostatniej transzy środków dotacji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B8077D" w:rsidRPr="00750C3E" w14:paraId="75170556" w14:textId="77777777" w:rsidTr="005C2B59">
        <w:tc>
          <w:tcPr>
            <w:tcW w:w="1454" w:type="dxa"/>
            <w:vMerge/>
            <w:vAlign w:val="center"/>
          </w:tcPr>
          <w:p w14:paraId="7652DCE9" w14:textId="77777777" w:rsidR="00B8077D" w:rsidRPr="00750C3E" w:rsidRDefault="00B8077D" w:rsidP="00B8077D">
            <w:pPr>
              <w:jc w:val="center"/>
              <w:rPr>
                <w:rFonts w:cstheme="minorHAnsi"/>
                <w:b/>
                <w:sz w:val="34"/>
                <w:szCs w:val="3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89" w:type="dxa"/>
          </w:tcPr>
          <w:p w14:paraId="63F1D1E6" w14:textId="77777777" w:rsidR="00B8077D" w:rsidRPr="00750C3E" w:rsidRDefault="00B8077D" w:rsidP="00B8077D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4288" behindDoc="0" locked="0" layoutInCell="1" allowOverlap="1" wp14:anchorId="3DD7E4D6" wp14:editId="1E72C7D4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64770</wp:posOffset>
                      </wp:positionV>
                      <wp:extent cx="132715" cy="132715"/>
                      <wp:effectExtent l="0" t="0" r="19685" b="19685"/>
                      <wp:wrapSquare wrapText="bothSides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14A8A5A" id="Prostokąt 3" o:spid="_x0000_s1026" style="position:absolute;margin-left:-1.95pt;margin-top:5.1pt;width:10.45pt;height:10.45pt;z-index:252044288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4F0E5D1D" w14:textId="107A48A3" w:rsidR="00B8077D" w:rsidRPr="00131365" w:rsidRDefault="00B8077D" w:rsidP="00B8077D">
            <w:pPr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 kontroli realizacji</w:t>
            </w:r>
            <w:r w:rsidR="00523D6D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przedsięwzięcia</w:t>
            </w: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wykonanej w okresie trwałości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</w:tr>
      <w:tr w:rsidR="00B8077D" w:rsidRPr="00750C3E" w14:paraId="73117630" w14:textId="77777777" w:rsidTr="005C2B59">
        <w:tc>
          <w:tcPr>
            <w:tcW w:w="1454" w:type="dxa"/>
            <w:vMerge/>
          </w:tcPr>
          <w:p w14:paraId="0F34B25A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89" w:type="dxa"/>
          </w:tcPr>
          <w:p w14:paraId="73AACEC7" w14:textId="77777777"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36195" distR="36195" simplePos="0" relativeHeight="252045312" behindDoc="0" locked="0" layoutInCell="1" allowOverlap="1" wp14:anchorId="3468C60A" wp14:editId="585AB0EC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71120</wp:posOffset>
                      </wp:positionV>
                      <wp:extent cx="132715" cy="132715"/>
                      <wp:effectExtent l="0" t="0" r="19685" b="19685"/>
                      <wp:wrapSquare wrapText="bothSides"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-1.95pt;margin-top:5.6pt;width:10.45pt;height:10.45pt;z-index:252045312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7366" w:type="dxa"/>
          </w:tcPr>
          <w:p w14:paraId="7ACBAF4F" w14:textId="60CB9366" w:rsidR="00B8077D" w:rsidRPr="00131365" w:rsidRDefault="00B8077D" w:rsidP="00B8077D">
            <w:pPr>
              <w:rPr>
                <w:rFonts w:cstheme="minorHAnsi"/>
                <w:spacing w:val="14"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 kontroli trwałości</w:t>
            </w:r>
            <w:r w:rsidR="00F7774C" w:rsidRPr="00131365">
              <w:rPr>
                <w:rFonts w:cstheme="minorHAnsi"/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przedsięwzięcia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</w:tbl>
    <w:p w14:paraId="7FEFFF74" w14:textId="4202AE9B" w:rsidR="00B8077D" w:rsidRPr="00750C3E" w:rsidDel="001D7386" w:rsidRDefault="00B8077D" w:rsidP="004D25BD">
      <w:pPr>
        <w:spacing w:after="0"/>
        <w:rPr>
          <w:del w:id="0" w:author="Anna Znaleźniak" w:date="2023-06-05T14:51:00Z"/>
          <w:rFonts w:cstheme="minorHAnsi"/>
        </w:rPr>
      </w:pPr>
    </w:p>
    <w:tbl>
      <w:tblPr>
        <w:tblStyle w:val="Tabela-Siatka"/>
        <w:tblpPr w:leftFromText="141" w:rightFromText="141" w:vertAnchor="text" w:horzAnchor="margin" w:tblpY="73"/>
        <w:tblOverlap w:val="nev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1D7386" w:rsidRPr="001D7386" w14:paraId="1C2747C5" w14:textId="77777777" w:rsidTr="00B807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F443" w14:textId="77777777" w:rsidR="00B8077D" w:rsidRPr="001D7386" w:rsidRDefault="00B8077D" w:rsidP="00B8077D">
            <w:pPr>
              <w:rPr>
                <w:rFonts w:cstheme="minorHAnsi"/>
                <w:b/>
                <w:sz w:val="32"/>
                <w:szCs w:val="3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D7386">
              <w:rPr>
                <w:rFonts w:cstheme="minorHAnsi"/>
                <w:sz w:val="16"/>
                <w:szCs w:val="16"/>
              </w:rPr>
              <w:t>Data przeprowadzenia kontroli: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D27033" w14:textId="3D92B919" w:rsidR="00B8077D" w:rsidRPr="00162D9D" w:rsidRDefault="00B8077D" w:rsidP="00B8077D">
            <w:pPr>
              <w:rPr>
                <w:rFonts w:cstheme="minorHAnsi"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29F911FB" w14:textId="77777777" w:rsidR="00B8077D" w:rsidRPr="001D7386" w:rsidRDefault="00B8077D" w:rsidP="004D25BD">
      <w:pPr>
        <w:spacing w:after="0"/>
        <w:rPr>
          <w:rFonts w:cstheme="minorHAnsi"/>
        </w:rPr>
      </w:pPr>
    </w:p>
    <w:p w14:paraId="5333939D" w14:textId="77777777" w:rsidR="00B8077D" w:rsidRPr="001D7386" w:rsidRDefault="00B8077D" w:rsidP="004D25BD">
      <w:pPr>
        <w:spacing w:after="0"/>
        <w:rPr>
          <w:rFonts w:cstheme="minorHAnsi"/>
        </w:rPr>
      </w:pPr>
    </w:p>
    <w:p w14:paraId="7CB2C82C" w14:textId="475B18DC" w:rsidR="00B8077D" w:rsidRPr="001D7386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D7386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="000C2167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sporządzany po zakończeniu </w:t>
      </w:r>
      <w:r w:rsidR="00F7774C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realizacji </w:t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przedsięwzięcia podczas wizytacji końcowej, przed wypłatą dotacji w ramach ostatniego wniosku o płatność</w:t>
      </w:r>
      <w:r w:rsidR="00244103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/wniosku o płatność składanego w ramach dofinansowania w formie dotacji na częściową spłatę kapitału kredytu</w:t>
      </w:r>
    </w:p>
    <w:p w14:paraId="71B62D87" w14:textId="0CD59B4C" w:rsidR="00B8077D" w:rsidRPr="001D7386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D7386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2</w:t>
      </w:r>
      <w:r w:rsidR="000C2167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sporządzany po zakończeniu </w:t>
      </w:r>
      <w:r w:rsidR="00F7774C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realizacji </w:t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przedsięwzięcia, podczas kontroli przeprowadzonej po wypłacie dotacji </w:t>
      </w:r>
      <w:r w:rsidR="00925FC1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w okresie </w:t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trwałości</w:t>
      </w:r>
    </w:p>
    <w:p w14:paraId="74FD8375" w14:textId="79B3713F" w:rsidR="00B8077D" w:rsidRPr="001D7386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jc w:val="both"/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</w:pPr>
      <w:r w:rsidRPr="001D7386">
        <w:rPr>
          <w:rFonts w:cstheme="minorHAnsi"/>
          <w:b/>
          <w:sz w:val="14"/>
          <w:szCs w:val="14"/>
          <w:vertAlign w:val="superscript"/>
          <w14:textOutline w14:w="9525" w14:cap="rnd" w14:cmpd="sng" w14:algn="ctr">
            <w14:noFill/>
            <w14:prstDash w14:val="solid"/>
            <w14:bevel/>
          </w14:textOutline>
        </w:rPr>
        <w:t>3</w:t>
      </w:r>
      <w:r w:rsidR="000C2167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sporządzany z kontroli </w:t>
      </w:r>
      <w:r w:rsidR="00925FC1" w:rsidRPr="001D7386">
        <w:rPr>
          <w:rFonts w:cstheme="minorHAnsi"/>
          <w:b/>
          <w:i/>
          <w:sz w:val="14"/>
          <w:szCs w:val="14"/>
          <w:u w:val="single"/>
          <w14:textOutline w14:w="9525" w14:cap="rnd" w14:cmpd="sng" w14:algn="ctr">
            <w14:noFill/>
            <w14:prstDash w14:val="solid"/>
            <w14:bevel/>
          </w14:textOutline>
        </w:rPr>
        <w:t>wyłącznie</w:t>
      </w:r>
      <w:r w:rsidR="00925FC1" w:rsidRPr="001D7386">
        <w:rPr>
          <w:rFonts w:cstheme="minorHAnsi"/>
          <w:b/>
          <w:i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w zakresie trwałości przedsięwzięcia przeprowadzonej w okresie trwałości</w:t>
      </w:r>
    </w:p>
    <w:p w14:paraId="3FC7ADC7" w14:textId="7473E994" w:rsidR="00B8077D" w:rsidRPr="001D7386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Przed przystąpieniem do wypełnienia Protokołu należy zapoznać się z </w:t>
      </w:r>
      <w:r w:rsidR="008A0159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Wytycznymi do przeprowadzenia </w:t>
      </w:r>
      <w:r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>kontroli</w:t>
      </w:r>
      <w:r w:rsidR="008A0159" w:rsidRPr="001D7386">
        <w:rPr>
          <w:rFonts w:cstheme="minorHAnsi"/>
          <w:b/>
          <w:sz w:val="14"/>
          <w:szCs w:val="14"/>
          <w14:textOutline w14:w="9525" w14:cap="rnd" w14:cmpd="sng" w14:algn="ctr">
            <w14:noFill/>
            <w14:prstDash w14:val="solid"/>
            <w14:bevel/>
          </w14:textOutline>
        </w:rPr>
        <w:t xml:space="preserve"> przedsięwzięcia w ramach Programu Priorytetowego Czyste Powietrze </w:t>
      </w:r>
    </w:p>
    <w:p w14:paraId="6A62752C" w14:textId="77777777" w:rsidR="00B8077D" w:rsidRPr="001D7386" w:rsidRDefault="00B8077D" w:rsidP="004D25BD">
      <w:pPr>
        <w:spacing w:after="0"/>
        <w:rPr>
          <w:rFonts w:cstheme="minorHAnsi"/>
        </w:rPr>
      </w:pPr>
    </w:p>
    <w:p w14:paraId="5E35F691" w14:textId="4686F21A" w:rsidR="004F10DF" w:rsidRPr="001D7386" w:rsidDel="001D7386" w:rsidRDefault="004D25BD">
      <w:pPr>
        <w:rPr>
          <w:del w:id="1" w:author="Anna Znaleźniak" w:date="2023-06-05T14:50:00Z"/>
          <w:rFonts w:cstheme="minorHAnsi"/>
          <w:b/>
        </w:rPr>
      </w:pPr>
      <w:r w:rsidRPr="001D7386">
        <w:rPr>
          <w:rFonts w:cstheme="minorHAnsi"/>
          <w:b/>
        </w:rPr>
        <w:t>A</w:t>
      </w:r>
      <w:r w:rsidR="00925FC1" w:rsidRPr="001D7386">
        <w:rPr>
          <w:rFonts w:cstheme="minorHAnsi"/>
          <w:b/>
        </w:rPr>
        <w:t>.</w:t>
      </w:r>
      <w:r w:rsidR="004F10DF" w:rsidRPr="001D7386">
        <w:rPr>
          <w:rFonts w:cstheme="minorHAnsi"/>
          <w:b/>
        </w:rPr>
        <w:t xml:space="preserve"> </w:t>
      </w:r>
      <w:r w:rsidR="002C638E" w:rsidRPr="001D7386">
        <w:rPr>
          <w:rFonts w:cstheme="minorHAnsi"/>
          <w:b/>
        </w:rPr>
        <w:t>PRZEDMIO</w:t>
      </w:r>
      <w:r w:rsidR="00925FC1" w:rsidRPr="001D7386">
        <w:rPr>
          <w:rFonts w:cstheme="minorHAnsi"/>
          <w:b/>
        </w:rPr>
        <w:t>T</w:t>
      </w:r>
      <w:r w:rsidR="002C638E" w:rsidRPr="001D7386">
        <w:rPr>
          <w:rFonts w:cstheme="minorHAnsi"/>
          <w:b/>
        </w:rPr>
        <w:t xml:space="preserve"> </w:t>
      </w:r>
      <w:proofErr w:type="spellStart"/>
      <w:r w:rsidR="00B86F2B" w:rsidRPr="001D7386">
        <w:rPr>
          <w:rFonts w:cstheme="minorHAnsi"/>
          <w:b/>
        </w:rPr>
        <w:t>KONTROLI</w:t>
      </w:r>
    </w:p>
    <w:p w14:paraId="574113DB" w14:textId="1DD4CF13" w:rsidR="004F10DF" w:rsidRPr="001D7386" w:rsidRDefault="00DF3C9B">
      <w:pPr>
        <w:rPr>
          <w:rFonts w:cstheme="minorHAnsi"/>
          <w:sz w:val="16"/>
          <w:szCs w:val="16"/>
        </w:rPr>
      </w:pPr>
      <w:r w:rsidRPr="001D7386">
        <w:rPr>
          <w:rFonts w:cstheme="minorHAnsi"/>
          <w:sz w:val="16"/>
          <w:szCs w:val="16"/>
        </w:rPr>
        <w:t>Podstawą</w:t>
      </w:r>
      <w:proofErr w:type="spellEnd"/>
      <w:r w:rsidRPr="001D7386">
        <w:rPr>
          <w:rFonts w:cstheme="minorHAnsi"/>
          <w:sz w:val="16"/>
          <w:szCs w:val="16"/>
        </w:rPr>
        <w:t xml:space="preserve"> przeprowadzenia </w:t>
      </w:r>
      <w:r w:rsidR="00B86F2B" w:rsidRPr="001D7386">
        <w:rPr>
          <w:rFonts w:cstheme="minorHAnsi"/>
          <w:sz w:val="16"/>
          <w:szCs w:val="16"/>
        </w:rPr>
        <w:t>kontroli</w:t>
      </w:r>
      <w:r w:rsidRPr="001D7386">
        <w:rPr>
          <w:rFonts w:cstheme="minorHAnsi"/>
          <w:sz w:val="16"/>
          <w:szCs w:val="16"/>
        </w:rPr>
        <w:t xml:space="preserve"> jest zawarta </w:t>
      </w:r>
      <w:r w:rsidR="004F10DF" w:rsidRPr="001D7386">
        <w:rPr>
          <w:rFonts w:cstheme="minorHAnsi"/>
          <w:sz w:val="16"/>
          <w:szCs w:val="16"/>
        </w:rPr>
        <w:t>umow</w:t>
      </w:r>
      <w:r w:rsidRPr="001D7386">
        <w:rPr>
          <w:rFonts w:cstheme="minorHAnsi"/>
          <w:sz w:val="16"/>
          <w:szCs w:val="16"/>
        </w:rPr>
        <w:t>a</w:t>
      </w:r>
      <w:r w:rsidR="004F10DF" w:rsidRPr="001D7386">
        <w:rPr>
          <w:rFonts w:cstheme="minorHAnsi"/>
          <w:sz w:val="16"/>
          <w:szCs w:val="16"/>
        </w:rPr>
        <w:t xml:space="preserve"> o dofinansowanie w ramach Programu </w:t>
      </w:r>
      <w:r w:rsidR="002B38DD" w:rsidRPr="001D7386">
        <w:rPr>
          <w:rFonts w:cstheme="minorHAnsi"/>
          <w:sz w:val="16"/>
          <w:szCs w:val="16"/>
        </w:rPr>
        <w:t xml:space="preserve">Priorytetowego </w:t>
      </w:r>
      <w:r w:rsidR="004F10DF" w:rsidRPr="001D7386">
        <w:rPr>
          <w:rFonts w:cstheme="minorHAnsi"/>
          <w:sz w:val="16"/>
          <w:szCs w:val="16"/>
        </w:rPr>
        <w:t>Czyste Powietrze</w:t>
      </w:r>
      <w:r w:rsidR="00750C3E" w:rsidRPr="001D7386">
        <w:rPr>
          <w:rFonts w:cstheme="minorHAnsi"/>
          <w:sz w:val="16"/>
          <w:szCs w:val="16"/>
        </w:rPr>
        <w:t>.</w:t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1D7386" w:rsidRPr="001D7386" w14:paraId="7609877B" w14:textId="77777777" w:rsidTr="00DF443C">
        <w:trPr>
          <w:trHeight w:val="416"/>
        </w:trPr>
        <w:tc>
          <w:tcPr>
            <w:tcW w:w="4531" w:type="dxa"/>
          </w:tcPr>
          <w:p w14:paraId="76A3AA12" w14:textId="0818CC92" w:rsidR="004F10DF" w:rsidRPr="001D7386" w:rsidRDefault="004F10DF" w:rsidP="00DF3C9B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Numer umowy o dofinansowanie</w:t>
            </w:r>
          </w:p>
          <w:p w14:paraId="7FC07BDB" w14:textId="77777777" w:rsidR="00DF3C9B" w:rsidRPr="001D7386" w:rsidRDefault="00DF3C9B" w:rsidP="00DF3C9B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165C8290" w14:textId="7D0CCE56" w:rsidR="004F10DF" w:rsidRPr="001D7386" w:rsidRDefault="004F10DF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D7386" w:rsidRPr="001D7386" w14:paraId="33DC4E70" w14:textId="77777777" w:rsidTr="00106F2A">
        <w:tc>
          <w:tcPr>
            <w:tcW w:w="4531" w:type="dxa"/>
          </w:tcPr>
          <w:p w14:paraId="669F6A39" w14:textId="77777777" w:rsidR="004F10DF" w:rsidRPr="001D7386" w:rsidRDefault="004F10DF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 xml:space="preserve">Nazwa </w:t>
            </w:r>
            <w:proofErr w:type="spellStart"/>
            <w:r w:rsidRPr="001D7386">
              <w:rPr>
                <w:rFonts w:cstheme="minorHAnsi"/>
                <w:sz w:val="16"/>
                <w:szCs w:val="16"/>
              </w:rPr>
              <w:t>wfośigw</w:t>
            </w:r>
            <w:proofErr w:type="spellEnd"/>
            <w:r w:rsidRPr="001D7386">
              <w:rPr>
                <w:rFonts w:cstheme="minorHAnsi"/>
                <w:sz w:val="16"/>
                <w:szCs w:val="16"/>
              </w:rPr>
              <w:t>, z którym zawarto umowę</w:t>
            </w:r>
          </w:p>
          <w:p w14:paraId="0CBB0652" w14:textId="77777777" w:rsidR="004F10DF" w:rsidRPr="001D7386" w:rsidRDefault="004F10DF" w:rsidP="0043667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7DEE23B2" w14:textId="37BDC58D" w:rsidR="004F10DF" w:rsidRPr="001D7386" w:rsidRDefault="00B047AD" w:rsidP="00B047AD">
            <w:pPr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WFOŚiGW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w</w:t>
            </w:r>
            <w:del w:id="2" w:author="Anna Znaleźniak" w:date="2023-06-05T15:31:00Z">
              <w:r w:rsidR="004F10DF" w:rsidRPr="001D7386" w:rsidDel="00DF443C">
                <w:rPr>
                  <w:rFonts w:cstheme="minorHAnsi"/>
                  <w:sz w:val="16"/>
                  <w:szCs w:val="16"/>
                </w:rPr>
                <w:delText xml:space="preserve">                                                                </w:delText>
              </w:r>
            </w:del>
            <w:r w:rsidR="004F10DF" w:rsidRPr="001D7386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</w:tbl>
    <w:p w14:paraId="25B9F262" w14:textId="77777777" w:rsidR="004F10DF" w:rsidRPr="001D7386" w:rsidRDefault="004F10DF" w:rsidP="00106F2A">
      <w:pPr>
        <w:spacing w:after="0"/>
        <w:rPr>
          <w:rFonts w:cstheme="minorHAnsi"/>
          <w:b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835"/>
        <w:gridCol w:w="1560"/>
        <w:gridCol w:w="2976"/>
      </w:tblGrid>
      <w:tr w:rsidR="001D7386" w:rsidRPr="001D7386" w14:paraId="79CBDD9B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69946F51" w14:textId="3A6CA726" w:rsidR="00FA02F4" w:rsidRPr="001D7386" w:rsidRDefault="004F1BDF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b/>
                <w:sz w:val="16"/>
                <w:szCs w:val="16"/>
              </w:rPr>
              <w:t xml:space="preserve">ADRES BUDYNKU/LOKALU MIESZKALNEGO BĘDĄCEGO PRZEDMIOTEM </w:t>
            </w:r>
            <w:r w:rsidR="00B86F2B" w:rsidRPr="001D7386">
              <w:rPr>
                <w:rFonts w:cstheme="minorHAnsi"/>
                <w:b/>
                <w:sz w:val="16"/>
                <w:szCs w:val="16"/>
              </w:rPr>
              <w:t>KONTROLI</w:t>
            </w:r>
          </w:p>
          <w:p w14:paraId="7E7F6ED5" w14:textId="77777777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D7386" w:rsidRPr="001D7386" w14:paraId="428FB4CB" w14:textId="77777777" w:rsidTr="00436676">
        <w:tc>
          <w:tcPr>
            <w:tcW w:w="1696" w:type="dxa"/>
          </w:tcPr>
          <w:p w14:paraId="1D0189CF" w14:textId="77777777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Województwo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5F107F79" w14:textId="415B6BA9" w:rsidR="00FA02F4" w:rsidRPr="001D7386" w:rsidRDefault="00FA02F4" w:rsidP="00FA02F4">
            <w:pPr>
              <w:rPr>
                <w:rFonts w:cstheme="minorHAnsi"/>
                <w:sz w:val="16"/>
                <w:szCs w:val="16"/>
              </w:rPr>
            </w:pPr>
            <w:bookmarkStart w:id="3" w:name="_GoBack"/>
            <w:bookmarkEnd w:id="3"/>
          </w:p>
        </w:tc>
        <w:tc>
          <w:tcPr>
            <w:tcW w:w="1560" w:type="dxa"/>
          </w:tcPr>
          <w:p w14:paraId="16F7246B" w14:textId="77777777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Powiat</w:t>
            </w:r>
            <w:r w:rsidRPr="001D7386" w:rsidDel="00337B4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223CE015" w14:textId="23507C98" w:rsidR="00FA02F4" w:rsidRPr="001402C4" w:rsidDel="00DF443C" w:rsidRDefault="00FA02F4" w:rsidP="00FA02F4">
            <w:pPr>
              <w:rPr>
                <w:del w:id="4" w:author="Anna Znaleźniak" w:date="2023-06-05T15:30:00Z"/>
                <w:rFonts w:cstheme="minorHAnsi"/>
                <w:sz w:val="16"/>
                <w:szCs w:val="16"/>
              </w:rPr>
            </w:pPr>
          </w:p>
          <w:p w14:paraId="146D5CD9" w14:textId="1F6A32CC" w:rsidR="002534CC" w:rsidRPr="001402C4" w:rsidRDefault="002534CC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D7386" w:rsidRPr="001D7386" w14:paraId="783A65F0" w14:textId="77777777" w:rsidTr="00436676">
        <w:tc>
          <w:tcPr>
            <w:tcW w:w="1696" w:type="dxa"/>
          </w:tcPr>
          <w:p w14:paraId="1E179FEC" w14:textId="77777777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 xml:space="preserve">Gmina 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B5EE1DA" w14:textId="75309C66" w:rsidR="00FA02F4" w:rsidRPr="001D7386" w:rsidDel="00DF443C" w:rsidRDefault="00FA02F4" w:rsidP="00FA02F4">
            <w:pPr>
              <w:rPr>
                <w:del w:id="5" w:author="Anna Znaleźniak" w:date="2023-06-05T15:30:00Z"/>
                <w:rFonts w:cstheme="minorHAnsi"/>
                <w:sz w:val="16"/>
                <w:szCs w:val="16"/>
              </w:rPr>
            </w:pPr>
          </w:p>
          <w:p w14:paraId="520B15C0" w14:textId="77777777" w:rsidR="002534CC" w:rsidRPr="001402C4" w:rsidRDefault="002534C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E4E5160" w14:textId="77777777" w:rsidR="00FA02F4" w:rsidRPr="001402C4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402C4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6D94958E" w14:textId="224F110B" w:rsidR="00FA02F4" w:rsidRPr="001D7386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D7386" w:rsidRPr="001D7386" w14:paraId="54DC4894" w14:textId="77777777" w:rsidTr="00436676">
        <w:tc>
          <w:tcPr>
            <w:tcW w:w="1696" w:type="dxa"/>
          </w:tcPr>
          <w:p w14:paraId="7365A40B" w14:textId="77777777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1D531D94" w14:textId="169B1686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18A279AE" w14:textId="755539CA" w:rsidR="00FA02F4" w:rsidRPr="001402C4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402C4">
              <w:rPr>
                <w:rFonts w:cstheme="minorHAnsi"/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2C22C38E" w14:textId="123A7E75" w:rsidR="00FA02F4" w:rsidRPr="001D7386" w:rsidDel="001D7386" w:rsidRDefault="00FA02F4" w:rsidP="00436676">
            <w:pPr>
              <w:rPr>
                <w:del w:id="6" w:author="Anna Znaleźniak" w:date="2023-06-05T14:50:00Z"/>
                <w:rFonts w:cstheme="minorHAnsi"/>
                <w:sz w:val="16"/>
                <w:szCs w:val="16"/>
              </w:rPr>
            </w:pPr>
          </w:p>
          <w:p w14:paraId="4CB4F308" w14:textId="37D93756" w:rsidR="002534CC" w:rsidRPr="001402C4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D7386" w:rsidRPr="001D7386" w14:paraId="0C898EF6" w14:textId="77777777" w:rsidTr="00436676">
        <w:tc>
          <w:tcPr>
            <w:tcW w:w="1696" w:type="dxa"/>
          </w:tcPr>
          <w:p w14:paraId="21D94B55" w14:textId="77777777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282BAF22" w14:textId="5A32A10E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EEA681F" w14:textId="77777777" w:rsidR="00FA02F4" w:rsidRPr="001D7386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71A92CA6" w14:textId="7B0203EC" w:rsidR="00FA02F4" w:rsidRPr="001D7386" w:rsidDel="00DF443C" w:rsidRDefault="00FA02F4" w:rsidP="00436676">
            <w:pPr>
              <w:rPr>
                <w:del w:id="7" w:author="Anna Znaleźniak" w:date="2023-06-05T15:30:00Z"/>
                <w:rFonts w:cstheme="minorHAnsi"/>
                <w:sz w:val="16"/>
                <w:szCs w:val="16"/>
              </w:rPr>
            </w:pPr>
          </w:p>
          <w:p w14:paraId="0222CFC6" w14:textId="77777777" w:rsidR="002534CC" w:rsidRPr="001402C4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43E3768" w14:textId="482B7727" w:rsidR="00FA02F4" w:rsidRPr="001D7386" w:rsidDel="001D7386" w:rsidRDefault="00FA02F4">
      <w:pPr>
        <w:rPr>
          <w:del w:id="8" w:author="Anna Znaleźniak" w:date="2023-06-05T14:50:00Z"/>
          <w:rFonts w:cstheme="minorHAnsi"/>
          <w:b/>
          <w:sz w:val="24"/>
          <w:szCs w:val="24"/>
        </w:rPr>
      </w:pPr>
    </w:p>
    <w:p w14:paraId="31E0588E" w14:textId="2B016529" w:rsidR="0024188A" w:rsidRPr="001D7386" w:rsidRDefault="004F10DF">
      <w:pPr>
        <w:rPr>
          <w:rFonts w:cstheme="minorHAnsi"/>
          <w:b/>
        </w:rPr>
      </w:pPr>
      <w:r w:rsidRPr="001D7386">
        <w:rPr>
          <w:rFonts w:cstheme="minorHAnsi"/>
          <w:b/>
        </w:rPr>
        <w:t>B.</w:t>
      </w:r>
      <w:r w:rsidR="00750C3E" w:rsidRPr="001D7386">
        <w:rPr>
          <w:rFonts w:cstheme="minorHAnsi"/>
          <w:b/>
        </w:rPr>
        <w:t xml:space="preserve"> </w:t>
      </w:r>
      <w:r w:rsidR="00797C44" w:rsidRPr="001D7386">
        <w:rPr>
          <w:rFonts w:cstheme="minorHAnsi"/>
          <w:b/>
        </w:rPr>
        <w:t>DANE OSÓB SPORZĄDZAJĄCYCH PROTOKÓŁ</w:t>
      </w:r>
    </w:p>
    <w:p w14:paraId="06B20AA1" w14:textId="74BCA4D4" w:rsidR="00DF3C9B" w:rsidRPr="001D7386" w:rsidRDefault="00206B39">
      <w:pPr>
        <w:rPr>
          <w:rFonts w:cstheme="minorHAnsi"/>
          <w:b/>
        </w:rPr>
      </w:pPr>
      <w:r w:rsidRPr="001D7386">
        <w:rPr>
          <w:rFonts w:cstheme="minorHAnsi"/>
          <w:sz w:val="16"/>
          <w:szCs w:val="16"/>
        </w:rPr>
        <w:t xml:space="preserve">Uwaga: </w:t>
      </w:r>
      <w:r w:rsidRPr="001D7386">
        <w:rPr>
          <w:rFonts w:cstheme="minorHAnsi"/>
          <w:i/>
          <w:sz w:val="16"/>
          <w:szCs w:val="16"/>
        </w:rPr>
        <w:t>w przypadku reprezentowania Beneficjenta przez osobę upoważnioną, upoważnieni</w:t>
      </w:r>
      <w:r w:rsidR="00396412" w:rsidRPr="001D7386">
        <w:rPr>
          <w:rFonts w:cstheme="minorHAnsi"/>
          <w:i/>
          <w:sz w:val="16"/>
          <w:szCs w:val="16"/>
        </w:rPr>
        <w:t>e</w:t>
      </w:r>
      <w:r w:rsidRPr="001D7386">
        <w:rPr>
          <w:rFonts w:cstheme="minorHAnsi"/>
          <w:i/>
          <w:sz w:val="16"/>
          <w:szCs w:val="16"/>
        </w:rPr>
        <w:t xml:space="preserve"> stanowi załącznik do niniejszego Protokołu</w:t>
      </w:r>
      <w:r w:rsidR="002E553A" w:rsidRPr="001D7386">
        <w:rPr>
          <w:rFonts w:cstheme="minorHAnsi"/>
          <w:sz w:val="16"/>
          <w:szCs w:val="16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4395"/>
        <w:gridCol w:w="1134"/>
        <w:gridCol w:w="1842"/>
      </w:tblGrid>
      <w:tr w:rsidR="001D7386" w:rsidRPr="001D7386" w14:paraId="60FC02B8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1A704B0D" w14:textId="2EBBD326" w:rsidR="00B14663" w:rsidRPr="001D7386" w:rsidRDefault="00BC7412" w:rsidP="00BC7412">
            <w:pPr>
              <w:rPr>
                <w:rFonts w:cstheme="minorHAnsi"/>
                <w:b/>
                <w:sz w:val="16"/>
                <w:szCs w:val="16"/>
              </w:rPr>
            </w:pPr>
            <w:r w:rsidRPr="001D7386">
              <w:rPr>
                <w:rFonts w:cstheme="minorHAnsi"/>
                <w:b/>
                <w:sz w:val="16"/>
                <w:szCs w:val="16"/>
              </w:rPr>
              <w:t>BENEFICJENT</w:t>
            </w:r>
          </w:p>
        </w:tc>
      </w:tr>
      <w:tr w:rsidR="001D7386" w:rsidRPr="001D7386" w14:paraId="4BED925B" w14:textId="77777777" w:rsidTr="00BA6C82">
        <w:tc>
          <w:tcPr>
            <w:tcW w:w="1696" w:type="dxa"/>
            <w:tcBorders>
              <w:bottom w:val="single" w:sz="4" w:space="0" w:color="auto"/>
            </w:tcBorders>
          </w:tcPr>
          <w:p w14:paraId="3F01343F" w14:textId="77777777" w:rsidR="00176EBA" w:rsidRPr="001D7386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shd w:val="clear" w:color="auto" w:fill="E2EFD9" w:themeFill="accent6" w:themeFillTint="33"/>
          </w:tcPr>
          <w:p w14:paraId="2C3E21D7" w14:textId="18A70334" w:rsidR="00176EBA" w:rsidRPr="001D7386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A4FD7C" w14:textId="77777777" w:rsidR="00176EBA" w:rsidRPr="001402C4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1402C4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9D69B8" w14:textId="175D723E" w:rsidR="00176EBA" w:rsidRPr="001402C4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4149714" w14:textId="77777777" w:rsidR="00106F2A" w:rsidRPr="001D7386" w:rsidRDefault="00106F2A" w:rsidP="00106F2A">
      <w:pPr>
        <w:tabs>
          <w:tab w:val="left" w:pos="1019"/>
        </w:tabs>
        <w:spacing w:after="0"/>
        <w:rPr>
          <w:rFonts w:cstheme="minorHAnsi"/>
          <w:sz w:val="16"/>
          <w:szCs w:val="16"/>
        </w:rPr>
      </w:pPr>
    </w:p>
    <w:p w14:paraId="54F4DB4B" w14:textId="77777777" w:rsidR="00F32C25" w:rsidRPr="001D7386" w:rsidRDefault="00F32C25" w:rsidP="00F32C25">
      <w:pPr>
        <w:spacing w:after="0"/>
        <w:rPr>
          <w:rFonts w:cstheme="minorHAnsi"/>
          <w:b/>
          <w:sz w:val="16"/>
          <w:szCs w:val="16"/>
        </w:rPr>
        <w:sectPr w:rsidR="00F32C25" w:rsidRPr="001D7386" w:rsidSect="00F32C25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4395"/>
        <w:gridCol w:w="1134"/>
        <w:gridCol w:w="1842"/>
      </w:tblGrid>
      <w:tr w:rsidR="001D7386" w:rsidRPr="001D7386" w14:paraId="7B5F85F4" w14:textId="77777777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14:paraId="508D9DFE" w14:textId="2C4FBE49" w:rsidR="00797C44" w:rsidRPr="001D7386" w:rsidRDefault="00E16857" w:rsidP="00F32C25">
            <w:pPr>
              <w:rPr>
                <w:rFonts w:cstheme="minorHAnsi"/>
                <w:b/>
                <w:sz w:val="16"/>
                <w:szCs w:val="16"/>
              </w:rPr>
            </w:pPr>
            <w:r w:rsidRPr="001D7386">
              <w:rPr>
                <w:rFonts w:cstheme="minorHAnsi"/>
                <w:b/>
                <w:sz w:val="16"/>
                <w:szCs w:val="16"/>
              </w:rPr>
              <w:lastRenderedPageBreak/>
              <w:t xml:space="preserve"> KONTROLUJĄCY</w:t>
            </w:r>
            <w:r w:rsidR="004F10DF" w:rsidRPr="001D7386">
              <w:rPr>
                <w:rStyle w:val="Odwoanieprzypisudolnego"/>
                <w:rFonts w:cstheme="minorHAnsi"/>
                <w:b/>
                <w:sz w:val="16"/>
                <w:szCs w:val="16"/>
              </w:rPr>
              <w:footnoteReference w:id="1"/>
            </w:r>
            <w:r w:rsidR="00797C44" w:rsidRPr="001D7386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63F2F9A1" w14:textId="77777777" w:rsidR="00B14663" w:rsidRPr="001D7386" w:rsidRDefault="00B14663" w:rsidP="00F32C2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D7386" w:rsidRPr="001D7386" w14:paraId="12386343" w14:textId="77777777" w:rsidTr="00176EBA">
        <w:tc>
          <w:tcPr>
            <w:tcW w:w="1696" w:type="dxa"/>
            <w:tcBorders>
              <w:bottom w:val="single" w:sz="4" w:space="0" w:color="auto"/>
            </w:tcBorders>
          </w:tcPr>
          <w:p w14:paraId="1AA2D422" w14:textId="2754554F" w:rsidR="00176EBA" w:rsidRPr="001D7386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Imię i Nazwisko</w:t>
            </w:r>
            <w:r w:rsidR="00F52AE4" w:rsidRPr="001D7386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3B0E4CE" w14:textId="44ED4BDE" w:rsidR="00176EBA" w:rsidRPr="001D7386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46A579" w14:textId="77777777" w:rsidR="00176EBA" w:rsidRPr="001D7386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5470FDE" w14:textId="18896562" w:rsidR="00176EBA" w:rsidRPr="001D7386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D7386" w:rsidRPr="001D7386" w14:paraId="6F854E13" w14:textId="77777777" w:rsidTr="00176EBA">
        <w:tc>
          <w:tcPr>
            <w:tcW w:w="1696" w:type="dxa"/>
            <w:tcBorders>
              <w:bottom w:val="double" w:sz="4" w:space="0" w:color="auto"/>
            </w:tcBorders>
          </w:tcPr>
          <w:p w14:paraId="1844A9E1" w14:textId="618653EC" w:rsidR="00B8077D" w:rsidRPr="001D7386" w:rsidRDefault="00B8077D" w:rsidP="00ED0C75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Stanowisko</w:t>
            </w:r>
            <w:r w:rsidR="006D0003" w:rsidRPr="001D7386">
              <w:rPr>
                <w:rFonts w:cstheme="minorHAnsi"/>
                <w:sz w:val="16"/>
                <w:szCs w:val="16"/>
              </w:rPr>
              <w:t xml:space="preserve"> (opcjonalnie)</w:t>
            </w:r>
            <w:r w:rsidR="00176EBA" w:rsidRPr="001D7386">
              <w:rPr>
                <w:rFonts w:cstheme="minorHAnsi"/>
                <w:sz w:val="16"/>
                <w:szCs w:val="16"/>
              </w:rPr>
              <w:t>, Nazwa instytucji</w:t>
            </w:r>
          </w:p>
        </w:tc>
        <w:tc>
          <w:tcPr>
            <w:tcW w:w="7371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60B6DF0" w14:textId="5E84686D" w:rsidR="00B8077D" w:rsidRPr="001D7386" w:rsidRDefault="00B8077D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D7386" w:rsidRPr="001D7386" w14:paraId="73CB1595" w14:textId="77777777" w:rsidTr="00176EBA">
        <w:tc>
          <w:tcPr>
            <w:tcW w:w="1696" w:type="dxa"/>
            <w:tcBorders>
              <w:top w:val="double" w:sz="4" w:space="0" w:color="auto"/>
            </w:tcBorders>
          </w:tcPr>
          <w:p w14:paraId="68113074" w14:textId="496696B6" w:rsidR="00F52AE4" w:rsidRPr="001D7386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767CAE39" w14:textId="6E836BAF" w:rsidR="00176EBA" w:rsidRPr="001D7386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14:paraId="2834C9FA" w14:textId="77777777" w:rsidR="00176EBA" w:rsidRPr="001D7386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1D7386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14:paraId="0C354CAC" w14:textId="5B1C0DEC" w:rsidR="00176EBA" w:rsidRPr="001D7386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077D" w:rsidRPr="00750C3E" w14:paraId="75D96B94" w14:textId="77777777" w:rsidTr="00436676">
        <w:tc>
          <w:tcPr>
            <w:tcW w:w="1696" w:type="dxa"/>
          </w:tcPr>
          <w:p w14:paraId="5107F0AF" w14:textId="74B4C6A9" w:rsidR="00B8077D" w:rsidRPr="004E58F1" w:rsidRDefault="00176EBA" w:rsidP="001F3052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Stanowisko</w:t>
            </w:r>
            <w:r w:rsidR="006D0003">
              <w:rPr>
                <w:rFonts w:cstheme="minorHAnsi"/>
                <w:sz w:val="16"/>
                <w:szCs w:val="16"/>
              </w:rPr>
              <w:t xml:space="preserve"> (opcjonalnie)</w:t>
            </w:r>
            <w:r w:rsidRPr="004E58F1">
              <w:rPr>
                <w:rFonts w:cstheme="minorHAnsi"/>
                <w:sz w:val="16"/>
                <w:szCs w:val="16"/>
              </w:rPr>
              <w:t xml:space="preserve">, Nazwa </w:t>
            </w:r>
            <w:r w:rsidRPr="004E58F1">
              <w:rPr>
                <w:rFonts w:cstheme="minorHAnsi"/>
                <w:sz w:val="16"/>
                <w:szCs w:val="16"/>
              </w:rPr>
              <w:lastRenderedPageBreak/>
              <w:t>instytucji</w:t>
            </w:r>
          </w:p>
        </w:tc>
        <w:tc>
          <w:tcPr>
            <w:tcW w:w="7371" w:type="dxa"/>
            <w:gridSpan w:val="3"/>
            <w:shd w:val="clear" w:color="auto" w:fill="E2EFD9" w:themeFill="accent6" w:themeFillTint="33"/>
          </w:tcPr>
          <w:p w14:paraId="53942843" w14:textId="42C6FFAD" w:rsidR="00B8077D" w:rsidRPr="00903575" w:rsidRDefault="00B8077D" w:rsidP="005227F0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77D869E" w14:textId="77777777" w:rsidR="00566420" w:rsidRPr="00523D6D" w:rsidRDefault="00DF3C9B" w:rsidP="005C2B59">
      <w:pPr>
        <w:keepNext/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C.</w:t>
      </w:r>
      <w:r w:rsidRPr="00026EA0">
        <w:rPr>
          <w:rFonts w:cstheme="minorHAnsi"/>
          <w:b/>
          <w:sz w:val="20"/>
          <w:szCs w:val="20"/>
        </w:rPr>
        <w:t xml:space="preserve"> </w:t>
      </w:r>
      <w:r w:rsidRPr="00523D6D">
        <w:rPr>
          <w:rFonts w:cstheme="minorHAnsi"/>
          <w:b/>
        </w:rPr>
        <w:t xml:space="preserve">USTALENIA Z </w:t>
      </w:r>
      <w:r w:rsidR="00106F2A" w:rsidRPr="00523D6D">
        <w:rPr>
          <w:rFonts w:cstheme="minorHAnsi"/>
          <w:b/>
        </w:rPr>
        <w:t xml:space="preserve">KONTROLI </w:t>
      </w:r>
    </w:p>
    <w:p w14:paraId="1BC16CBF" w14:textId="1C3DE81C" w:rsidR="00052F03" w:rsidRPr="000710B7" w:rsidRDefault="00B86F2B" w:rsidP="00052F03">
      <w:pPr>
        <w:rPr>
          <w:rFonts w:cstheme="minorHAnsi"/>
          <w:sz w:val="16"/>
          <w:szCs w:val="16"/>
        </w:rPr>
      </w:pPr>
      <w:r w:rsidRPr="00824072">
        <w:rPr>
          <w:rFonts w:cstheme="minorHAnsi"/>
          <w:b/>
          <w:sz w:val="16"/>
          <w:szCs w:val="16"/>
        </w:rPr>
        <w:t>S</w:t>
      </w:r>
      <w:r w:rsidR="00C12E6B" w:rsidRPr="00824072">
        <w:rPr>
          <w:rFonts w:cstheme="minorHAnsi"/>
          <w:b/>
          <w:sz w:val="16"/>
          <w:szCs w:val="16"/>
        </w:rPr>
        <w:t>ekcj</w:t>
      </w:r>
      <w:r w:rsidRPr="00824072">
        <w:rPr>
          <w:rFonts w:cstheme="minorHAnsi"/>
          <w:b/>
          <w:sz w:val="16"/>
          <w:szCs w:val="16"/>
        </w:rPr>
        <w:t>ę należy wypełnić dla</w:t>
      </w:r>
      <w:r w:rsidR="00C12E6B" w:rsidRPr="00824072">
        <w:rPr>
          <w:rFonts w:cstheme="minorHAnsi"/>
          <w:b/>
          <w:sz w:val="16"/>
          <w:szCs w:val="16"/>
        </w:rPr>
        <w:t>: kontroli realizac</w:t>
      </w:r>
      <w:r w:rsidR="00F7774C">
        <w:rPr>
          <w:rFonts w:cstheme="minorHAnsi"/>
          <w:b/>
          <w:sz w:val="16"/>
          <w:szCs w:val="16"/>
        </w:rPr>
        <w:t xml:space="preserve">ji </w:t>
      </w:r>
      <w:r w:rsidR="00C12E6B" w:rsidRPr="00824072">
        <w:rPr>
          <w:rFonts w:cstheme="minorHAnsi"/>
          <w:b/>
          <w:sz w:val="16"/>
          <w:szCs w:val="16"/>
        </w:rPr>
        <w:t>podczas wizytacji końcowej</w:t>
      </w:r>
      <w:r w:rsidRPr="00824072">
        <w:rPr>
          <w:rFonts w:cstheme="minorHAnsi"/>
          <w:b/>
          <w:sz w:val="16"/>
          <w:szCs w:val="16"/>
        </w:rPr>
        <w:t>,</w:t>
      </w:r>
      <w:r w:rsidR="00C12E6B" w:rsidRPr="00824072">
        <w:rPr>
          <w:rFonts w:cstheme="minorHAnsi"/>
          <w:b/>
          <w:sz w:val="16"/>
          <w:szCs w:val="16"/>
        </w:rPr>
        <w:t xml:space="preserve"> kontroli realizacji wykonywanej w okresie trwałości. </w:t>
      </w:r>
    </w:p>
    <w:p w14:paraId="6675A63D" w14:textId="77777777" w:rsidR="002C638E" w:rsidRPr="00A92E3D" w:rsidRDefault="002C638E">
      <w:pPr>
        <w:rPr>
          <w:rFonts w:cstheme="minorHAnsi"/>
          <w:sz w:val="16"/>
          <w:szCs w:val="16"/>
        </w:rPr>
      </w:pPr>
      <w:r w:rsidRPr="00F7774C">
        <w:rPr>
          <w:rFonts w:cstheme="minorHAnsi"/>
          <w:sz w:val="16"/>
          <w:szCs w:val="16"/>
        </w:rPr>
        <w:t xml:space="preserve">Uwaga: </w:t>
      </w:r>
      <w:r w:rsidRPr="00F7774C">
        <w:rPr>
          <w:rFonts w:cstheme="minorHAnsi"/>
          <w:i/>
          <w:sz w:val="16"/>
          <w:szCs w:val="16"/>
        </w:rPr>
        <w:t xml:space="preserve">w dalszej części Protokołu wymagane są tylko te punkty, które wynikają z zakresu </w:t>
      </w:r>
      <w:r w:rsidR="009D5D2E" w:rsidRPr="00F7774C">
        <w:rPr>
          <w:rFonts w:cstheme="minorHAnsi"/>
          <w:i/>
          <w:sz w:val="16"/>
          <w:szCs w:val="16"/>
        </w:rPr>
        <w:t xml:space="preserve">rzeczowego </w:t>
      </w:r>
      <w:r w:rsidRPr="003F0AA7">
        <w:rPr>
          <w:rFonts w:cstheme="minorHAnsi"/>
          <w:i/>
          <w:sz w:val="16"/>
          <w:szCs w:val="16"/>
        </w:rPr>
        <w:t>zawartej umowy o dofinansowanie wskazanej w części A</w:t>
      </w:r>
      <w:r w:rsidRPr="003F0AA7">
        <w:rPr>
          <w:rFonts w:cstheme="minorHAnsi"/>
          <w:sz w:val="16"/>
          <w:szCs w:val="16"/>
        </w:rPr>
        <w:t xml:space="preserve">.  </w:t>
      </w:r>
    </w:p>
    <w:p w14:paraId="4A775D9B" w14:textId="77777777" w:rsidR="009D5D2E" w:rsidRPr="00131365" w:rsidRDefault="009D5D2E">
      <w:pPr>
        <w:rPr>
          <w:rFonts w:cstheme="minorHAnsi"/>
          <w:sz w:val="16"/>
          <w:szCs w:val="16"/>
        </w:rPr>
      </w:pPr>
      <w:r w:rsidRPr="00131365">
        <w:rPr>
          <w:rFonts w:cstheme="minorHAnsi"/>
          <w:sz w:val="16"/>
          <w:szCs w:val="16"/>
        </w:rPr>
        <w:t xml:space="preserve">Uwaga: </w:t>
      </w:r>
      <w:r w:rsidRPr="00131365">
        <w:rPr>
          <w:rFonts w:cstheme="minorHAnsi"/>
          <w:i/>
          <w:sz w:val="16"/>
          <w:szCs w:val="16"/>
        </w:rPr>
        <w:t xml:space="preserve">Przez prace, materiały i urządzenia, o </w:t>
      </w:r>
      <w:r w:rsidR="000B6CF8" w:rsidRPr="00131365">
        <w:rPr>
          <w:rFonts w:cstheme="minorHAnsi"/>
          <w:i/>
          <w:sz w:val="16"/>
          <w:szCs w:val="16"/>
        </w:rPr>
        <w:t>których mowa</w:t>
      </w:r>
      <w:r w:rsidRPr="00131365">
        <w:rPr>
          <w:rFonts w:cstheme="minorHAnsi"/>
          <w:i/>
          <w:sz w:val="16"/>
          <w:szCs w:val="16"/>
        </w:rPr>
        <w:t xml:space="preserve"> w tabelach części C, rozumiane są odpowiednio prace, materiały i urządzenia stanowiące przedmiot rozliczenia we wnioskach o płatność</w:t>
      </w:r>
      <w:r w:rsidRPr="00131365">
        <w:rPr>
          <w:rFonts w:cstheme="minorHAnsi"/>
          <w:sz w:val="16"/>
          <w:szCs w:val="16"/>
        </w:rPr>
        <w:t xml:space="preserve">.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941"/>
        <w:gridCol w:w="567"/>
        <w:gridCol w:w="709"/>
        <w:gridCol w:w="850"/>
      </w:tblGrid>
      <w:tr w:rsidR="003F1B01" w:rsidRPr="00750C3E" w14:paraId="00F30E6A" w14:textId="77777777" w:rsidTr="005C2B59">
        <w:tc>
          <w:tcPr>
            <w:tcW w:w="6941" w:type="dxa"/>
            <w:tcBorders>
              <w:right w:val="nil"/>
            </w:tcBorders>
            <w:shd w:val="clear" w:color="auto" w:fill="F2F2F2" w:themeFill="background1" w:themeFillShade="F2"/>
          </w:tcPr>
          <w:p w14:paraId="4F3E6D2E" w14:textId="0DFE2EC6" w:rsidR="003F1B01" w:rsidRPr="00131365" w:rsidRDefault="003F1B01" w:rsidP="00020835">
            <w:pPr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C.</w:t>
            </w:r>
            <w:r w:rsidR="00020835" w:rsidRPr="00131365">
              <w:rPr>
                <w:rFonts w:cstheme="minorHAnsi"/>
                <w:b/>
                <w:sz w:val="16"/>
                <w:szCs w:val="16"/>
              </w:rPr>
              <w:t>1</w:t>
            </w:r>
            <w:r w:rsidRPr="00131365">
              <w:rPr>
                <w:rFonts w:cstheme="minorHAnsi"/>
                <w:b/>
                <w:sz w:val="16"/>
                <w:szCs w:val="16"/>
              </w:rPr>
              <w:t xml:space="preserve"> Ogólne warunki dotyczące budynku/lokalu mieszkalnego objętego dofinansowaniem</w:t>
            </w:r>
          </w:p>
        </w:tc>
        <w:tc>
          <w:tcPr>
            <w:tcW w:w="2126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28EF5741" w14:textId="77777777" w:rsidR="003F1B01" w:rsidRPr="00131365" w:rsidRDefault="003F1B01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A3DEB" w:rsidRPr="00750C3E" w14:paraId="2D7D128D" w14:textId="77777777" w:rsidTr="00BE2C3B">
        <w:tc>
          <w:tcPr>
            <w:tcW w:w="6941" w:type="dxa"/>
          </w:tcPr>
          <w:p w14:paraId="3F81BF9D" w14:textId="6B552909" w:rsidR="00BE2C3B" w:rsidRPr="00750C3E" w:rsidRDefault="00BE2C3B" w:rsidP="00BE2C3B">
            <w:pPr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budynek mieszkalny jednorodzinny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077CBC06" w14:textId="48DEDC33" w:rsidR="000A3DEB" w:rsidRPr="004E58F1" w:rsidRDefault="000A3DEB" w:rsidP="00BF7D75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 podlegający kontroli w momencie jej trwania pozostaje jednorodzinnym budynkiem mieszkalnym w rozumieniu ustawy z dnia 7 lipca 1994 r. – Prawo budowlane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5745D88B" w14:textId="77777777" w:rsidR="000A3DEB" w:rsidRPr="00EE63B9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D9131D7" w14:textId="77777777" w:rsidR="000A3DEB" w:rsidRPr="00026EA0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631BF1A" w14:textId="114EC7F4" w:rsidR="000A3DEB" w:rsidRPr="00523D6D" w:rsidRDefault="00BE2C3B" w:rsidP="00675FC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0A3DEB" w:rsidRPr="00750C3E" w14:paraId="2A5DC4AB" w14:textId="77777777" w:rsidTr="005C2B59">
        <w:tc>
          <w:tcPr>
            <w:tcW w:w="6941" w:type="dxa"/>
            <w:tcBorders>
              <w:bottom w:val="double" w:sz="4" w:space="0" w:color="auto"/>
            </w:tcBorders>
          </w:tcPr>
          <w:p w14:paraId="323D775A" w14:textId="3D142692" w:rsidR="000A3DEB" w:rsidRPr="00750C3E" w:rsidRDefault="000A3DEB" w:rsidP="005C2B59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lokal mieszkalny z wydzieloną księgą wieczystą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7B188026" w14:textId="1B3BAA63" w:rsidR="000A3DEB" w:rsidRPr="00EE63B9" w:rsidRDefault="000A3DEB" w:rsidP="00BE2C3B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Lokal podlegający kontroli w momencie jej trwania </w:t>
            </w:r>
            <w:r w:rsidR="00BE2C3B" w:rsidRPr="004E58F1">
              <w:rPr>
                <w:rFonts w:cstheme="minorHAnsi"/>
                <w:sz w:val="16"/>
                <w:szCs w:val="16"/>
              </w:rPr>
              <w:t xml:space="preserve">pozostaje </w:t>
            </w:r>
            <w:r w:rsidRPr="004E58F1">
              <w:rPr>
                <w:rFonts w:cstheme="minorHAnsi"/>
                <w:sz w:val="16"/>
                <w:szCs w:val="16"/>
              </w:rPr>
              <w:t>lokalem mieszkalnym</w:t>
            </w:r>
            <w:r w:rsidR="00421E3D" w:rsidRPr="004E58F1">
              <w:rPr>
                <w:rFonts w:cstheme="minorHAnsi"/>
                <w:sz w:val="16"/>
                <w:szCs w:val="16"/>
              </w:rPr>
              <w:t xml:space="preserve"> wydzielonym w budynku mieszkalnym jednorodzinnym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  <w:r w:rsidR="00421E3D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5F92471" w14:textId="77777777" w:rsidR="000A3DEB" w:rsidRPr="00026EA0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1F7FFF4" w14:textId="77777777" w:rsidR="000A3DEB" w:rsidRPr="00523D6D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2232C0D" w14:textId="77777777" w:rsidR="000A3DEB" w:rsidRPr="00824072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0A3DEB" w:rsidRPr="00750C3E" w14:paraId="65279A69" w14:textId="77777777" w:rsidTr="00572ADC">
        <w:tc>
          <w:tcPr>
            <w:tcW w:w="9067" w:type="dxa"/>
            <w:gridSpan w:val="4"/>
          </w:tcPr>
          <w:p w14:paraId="6A4E94B5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</w:t>
            </w:r>
            <w:r w:rsidR="005256FC" w:rsidRPr="004E58F1">
              <w:rPr>
                <w:rFonts w:cstheme="minorHAnsi"/>
                <w:sz w:val="16"/>
                <w:szCs w:val="16"/>
              </w:rPr>
              <w:t xml:space="preserve"> do sekcji C.1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63ABD39F" w14:textId="77777777" w:rsidR="000A3DEB" w:rsidRPr="00EE63B9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1E25BDE" w14:textId="77777777" w:rsidR="000A3DEB" w:rsidRPr="00903575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2292CB2F" w14:textId="77777777" w:rsidR="000A3DEB" w:rsidRPr="00523D6D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7489966C" w14:textId="77777777" w:rsidR="000A3DEB" w:rsidRPr="00824072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D5CB0F5" w14:textId="77777777" w:rsidR="000A3DEB" w:rsidRPr="00824072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7FD8D6E" w14:textId="77777777" w:rsidR="000A3DEB" w:rsidRPr="00824072" w:rsidRDefault="000A3DEB" w:rsidP="000A3DE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B5BAC19" w14:textId="77777777" w:rsidR="003F1B01" w:rsidRPr="004E58F1" w:rsidRDefault="003F1B01" w:rsidP="003F1B01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940"/>
        <w:gridCol w:w="568"/>
        <w:gridCol w:w="709"/>
        <w:gridCol w:w="850"/>
      </w:tblGrid>
      <w:tr w:rsidR="00A07359" w:rsidRPr="00750C3E" w14:paraId="1B96C542" w14:textId="77777777" w:rsidTr="00675FCB">
        <w:tc>
          <w:tcPr>
            <w:tcW w:w="9067" w:type="dxa"/>
            <w:gridSpan w:val="4"/>
            <w:shd w:val="clear" w:color="auto" w:fill="F2F2F2" w:themeFill="background1" w:themeFillShade="F2"/>
          </w:tcPr>
          <w:p w14:paraId="46E621E2" w14:textId="77777777" w:rsidR="00A07359" w:rsidRPr="00EE63B9" w:rsidRDefault="00A07359" w:rsidP="002C638E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2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Warunki dotyczące źróde</w:t>
            </w:r>
            <w:r w:rsidR="00156FD2" w:rsidRPr="00EE63B9">
              <w:rPr>
                <w:rFonts w:cstheme="minorHAnsi"/>
                <w:b/>
                <w:sz w:val="16"/>
                <w:szCs w:val="16"/>
              </w:rPr>
              <w:t>ł ciepła</w:t>
            </w:r>
          </w:p>
          <w:p w14:paraId="05AEBD09" w14:textId="77777777" w:rsidR="00A07359" w:rsidRPr="00903575" w:rsidRDefault="00A07359" w:rsidP="00436676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D6966" w:rsidRPr="00750C3E" w14:paraId="3C140868" w14:textId="77777777" w:rsidTr="00E30044">
        <w:tc>
          <w:tcPr>
            <w:tcW w:w="6940" w:type="dxa"/>
          </w:tcPr>
          <w:p w14:paraId="021A374B" w14:textId="491882E2" w:rsidR="00DD6966" w:rsidRPr="00750C3E" w:rsidRDefault="00DD6966" w:rsidP="00DD6966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obejmował wymianę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093DDA4F" w14:textId="42553133" w:rsidR="00DD6966" w:rsidRPr="00750C3E" w:rsidRDefault="00992365" w:rsidP="009862D6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zainstalowane oraz użytkowane źródła ciepła spełniają warunki Programu</w:t>
            </w:r>
            <w:r w:rsidR="00750C3E">
              <w:rPr>
                <w:rFonts w:cstheme="minorHAnsi"/>
                <w:sz w:val="16"/>
                <w:szCs w:val="16"/>
              </w:rPr>
              <w:t>,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 tym wymagania wskazane w </w:t>
            </w:r>
            <w:r w:rsidR="00750C3E">
              <w:rPr>
                <w:rFonts w:cstheme="minorHAnsi"/>
                <w:sz w:val="16"/>
                <w:szCs w:val="16"/>
              </w:rPr>
              <w:t>Z</w:t>
            </w:r>
            <w:r w:rsidR="00DD6966" w:rsidRPr="00750C3E">
              <w:rPr>
                <w:rFonts w:cstheme="minorHAnsi"/>
                <w:sz w:val="16"/>
                <w:szCs w:val="16"/>
              </w:rPr>
              <w:t>ał</w:t>
            </w:r>
            <w:r w:rsidR="00750C3E">
              <w:rPr>
                <w:rFonts w:cstheme="minorHAnsi"/>
                <w:sz w:val="16"/>
                <w:szCs w:val="16"/>
              </w:rPr>
              <w:t>ączniku nr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2 </w:t>
            </w:r>
            <w:r w:rsidR="00FF5DCB" w:rsidRPr="00750C3E">
              <w:rPr>
                <w:rFonts w:cstheme="minorHAnsi"/>
                <w:sz w:val="16"/>
                <w:szCs w:val="16"/>
              </w:rPr>
              <w:t>albo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DD6966" w:rsidRPr="00750C3E">
              <w:rPr>
                <w:rFonts w:cstheme="minorHAnsi"/>
                <w:sz w:val="16"/>
                <w:szCs w:val="16"/>
              </w:rPr>
              <w:t>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24ECC505" w14:textId="77777777"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A4F0CC3" w14:textId="77777777"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35A9544E" w14:textId="77777777"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DD6966" w:rsidRPr="00750C3E" w14:paraId="0975EE7E" w14:textId="77777777" w:rsidTr="005C2B59">
        <w:tc>
          <w:tcPr>
            <w:tcW w:w="6940" w:type="dxa"/>
          </w:tcPr>
          <w:p w14:paraId="67934FFA" w14:textId="6FCACD03" w:rsidR="00DD6966" w:rsidRPr="00750C3E" w:rsidRDefault="00DD6966" w:rsidP="005C2B59">
            <w:pPr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nie obejmował wymiany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19700DA1" w14:textId="7E30117F" w:rsidR="00DD6966" w:rsidRPr="00750C3E" w:rsidRDefault="00992365" w:rsidP="009862D6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>zainstalowane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oraz użytkowane źródła ciepła na paliwa stałe spełniają wymagania min</w:t>
            </w:r>
            <w:r w:rsidR="001F3052" w:rsidRPr="00750C3E">
              <w:rPr>
                <w:rFonts w:cstheme="minorHAnsi"/>
                <w:sz w:val="16"/>
                <w:szCs w:val="16"/>
              </w:rPr>
              <w:t>imum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 xml:space="preserve"> </w:t>
            </w:r>
            <w:r w:rsidR="00DD6966" w:rsidRPr="00750C3E">
              <w:rPr>
                <w:rFonts w:cstheme="minorHAnsi"/>
                <w:sz w:val="16"/>
                <w:szCs w:val="16"/>
              </w:rPr>
              <w:t>5 klas</w:t>
            </w:r>
            <w:r w:rsidR="00851E92" w:rsidRPr="00750C3E">
              <w:rPr>
                <w:rFonts w:cstheme="minorHAnsi"/>
                <w:sz w:val="16"/>
                <w:szCs w:val="16"/>
              </w:rPr>
              <w:t>y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według normy przenoszącej normę europejską EN 303-5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7AC78ADD" w14:textId="77777777"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54273506" w14:textId="77777777"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7F2A0104" w14:textId="77777777"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63635763" w14:textId="77777777" w:rsidTr="00436676">
        <w:tc>
          <w:tcPr>
            <w:tcW w:w="6940" w:type="dxa"/>
          </w:tcPr>
          <w:p w14:paraId="669FAED8" w14:textId="48045088" w:rsidR="00580B9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obejmował wymiany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14:paraId="4A5A86F8" w14:textId="047EC584" w:rsidR="00580B99" w:rsidRPr="00580B99" w:rsidRDefault="00580B99" w:rsidP="00580B99">
            <w:pPr>
              <w:pStyle w:val="Akapitzlist"/>
              <w:numPr>
                <w:ilvl w:val="0"/>
                <w:numId w:val="2"/>
              </w:numPr>
              <w:ind w:left="318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Beneficjent </w:t>
            </w:r>
            <w:r w:rsidRPr="00580B99">
              <w:rPr>
                <w:rFonts w:cstheme="minorHAnsi"/>
                <w:sz w:val="16"/>
                <w:szCs w:val="16"/>
              </w:rPr>
              <w:t xml:space="preserve">posiada </w:t>
            </w:r>
            <w:r w:rsidR="00622C88">
              <w:rPr>
                <w:rFonts w:cstheme="minorHAnsi"/>
                <w:sz w:val="16"/>
                <w:szCs w:val="16"/>
              </w:rPr>
              <w:t xml:space="preserve">i przedstawił </w:t>
            </w:r>
            <w:r w:rsidRPr="00580B99">
              <w:rPr>
                <w:rFonts w:cstheme="minorHAnsi"/>
                <w:sz w:val="16"/>
                <w:szCs w:val="16"/>
              </w:rPr>
              <w:t>protokół z odbioru kominiarskiego podpisany przez mistrza kominiarskiego, potwierdzający dostosowanie przewodów kominowych / spalinowych do pracy z zamontowanym kotłem na paliwo stałe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0DF8AFC3" w14:textId="7450E877" w:rsidR="00580B99" w:rsidRPr="004E58F1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87B9340" w14:textId="5EF303F5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auto"/>
          </w:tcPr>
          <w:p w14:paraId="57CCB5B2" w14:textId="02ABA97B" w:rsidR="00580B99" w:rsidRPr="00903575" w:rsidRDefault="006A1FA3" w:rsidP="00580B9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489BE079" w14:textId="77777777" w:rsidTr="00580B99">
        <w:tc>
          <w:tcPr>
            <w:tcW w:w="6940" w:type="dxa"/>
            <w:tcBorders>
              <w:bottom w:val="single" w:sz="4" w:space="0" w:color="auto"/>
            </w:tcBorders>
          </w:tcPr>
          <w:p w14:paraId="0C4B0AF4" w14:textId="7C53A35B" w:rsidR="00580B99" w:rsidRPr="00750C3E" w:rsidRDefault="00580B99" w:rsidP="00580B99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zainstalowane oraz użytkowane w wizytowanym budynku/lokalu</w:t>
            </w:r>
            <w:r>
              <w:rPr>
                <w:rFonts w:cstheme="minorHAnsi"/>
                <w:sz w:val="16"/>
                <w:szCs w:val="16"/>
              </w:rPr>
              <w:t xml:space="preserve"> mieszkalnym</w:t>
            </w:r>
            <w:r w:rsidRPr="00750C3E">
              <w:rPr>
                <w:rFonts w:cstheme="minorHAnsi"/>
                <w:sz w:val="16"/>
                <w:szCs w:val="16"/>
              </w:rPr>
              <w:t xml:space="preserve"> urządzenia służące do celów ogrzewania lub przygotowania ciepłej wody użytkowej (w tym kominki wykorzystywane na cele rekreacyjne) spełniają docelowe wymagania obowiązujących </w:t>
            </w:r>
            <w:r w:rsidRPr="00131365">
              <w:rPr>
                <w:rFonts w:cstheme="minorHAnsi"/>
                <w:sz w:val="16"/>
                <w:szCs w:val="16"/>
              </w:rPr>
              <w:t xml:space="preserve">na obszarze </w:t>
            </w:r>
            <w:r w:rsidRPr="00750C3E">
              <w:rPr>
                <w:rFonts w:cstheme="minorHAnsi"/>
                <w:sz w:val="16"/>
                <w:szCs w:val="16"/>
              </w:rPr>
              <w:t xml:space="preserve">położenia tego budynku/lokalu aktów prawa miejscowego, w tym uchwał antysmogowych. 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EFE871" w14:textId="77777777" w:rsidR="00580B99" w:rsidRPr="004E58F1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FB4FA8F" w14:textId="77777777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CFD3309" w14:textId="77777777"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B99" w:rsidRPr="00750C3E" w14:paraId="60627864" w14:textId="77777777" w:rsidTr="00580B99">
        <w:tc>
          <w:tcPr>
            <w:tcW w:w="6940" w:type="dxa"/>
            <w:tcBorders>
              <w:bottom w:val="single" w:sz="4" w:space="0" w:color="auto"/>
            </w:tcBorders>
          </w:tcPr>
          <w:p w14:paraId="1EFF53B5" w14:textId="63F1F753" w:rsidR="00580B99" w:rsidRPr="004E58F1" w:rsidRDefault="00580B99" w:rsidP="00580B99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zadeklarowane we wniosku o dofinansowanie źródła ciepła do likwidacji zostały trwale wyłączone z użytku.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43B00C0" w14:textId="77777777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6988FDB" w14:textId="77777777" w:rsidR="00580B99" w:rsidRPr="00026EA0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5D390B0" w14:textId="77777777" w:rsidR="00580B99" w:rsidRPr="00523D6D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66731EB2" w14:textId="77777777" w:rsidTr="00580B99">
        <w:tc>
          <w:tcPr>
            <w:tcW w:w="6940" w:type="dxa"/>
            <w:tcBorders>
              <w:top w:val="single" w:sz="4" w:space="0" w:color="auto"/>
              <w:bottom w:val="double" w:sz="4" w:space="0" w:color="auto"/>
            </w:tcBorders>
          </w:tcPr>
          <w:p w14:paraId="24E7728B" w14:textId="60861C17" w:rsidR="00580B99" w:rsidRPr="004E58F1" w:rsidRDefault="00580B99" w:rsidP="00580B99">
            <w:pPr>
              <w:pStyle w:val="Akapitzlist"/>
              <w:numPr>
                <w:ilvl w:val="0"/>
                <w:numId w:val="2"/>
              </w:numPr>
              <w:ind w:left="318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Beneficjent </w:t>
            </w:r>
            <w:r w:rsidR="00622C88">
              <w:rPr>
                <w:rFonts w:cstheme="minorHAnsi"/>
                <w:sz w:val="16"/>
                <w:szCs w:val="16"/>
              </w:rPr>
              <w:t xml:space="preserve">posiada i </w:t>
            </w:r>
            <w:r>
              <w:rPr>
                <w:rFonts w:cstheme="minorHAnsi"/>
                <w:sz w:val="16"/>
                <w:szCs w:val="16"/>
              </w:rPr>
              <w:t xml:space="preserve">przedstawił dokumenty potwierdzające, że </w:t>
            </w:r>
            <w:r w:rsidRPr="00580B99">
              <w:rPr>
                <w:rFonts w:cstheme="minorHAnsi"/>
                <w:sz w:val="16"/>
                <w:szCs w:val="16"/>
              </w:rPr>
              <w:t>otrzymał dofinansowanie z programów, w których właścicielem zakupionego źródła ciepła po wymianie jest jednostka samorządu terytorialnego, użyczająca lub oddająca m</w:t>
            </w:r>
            <w:r>
              <w:rPr>
                <w:rFonts w:cstheme="minorHAnsi"/>
                <w:sz w:val="16"/>
                <w:szCs w:val="16"/>
              </w:rPr>
              <w:t>u</w:t>
            </w:r>
            <w:r w:rsidRPr="00580B99">
              <w:rPr>
                <w:rFonts w:cstheme="minorHAnsi"/>
                <w:sz w:val="16"/>
                <w:szCs w:val="16"/>
              </w:rPr>
              <w:t xml:space="preserve"> to źródło do bezpłatnego użytkowania i nabęd</w:t>
            </w:r>
            <w:r>
              <w:rPr>
                <w:rFonts w:cstheme="minorHAnsi"/>
                <w:sz w:val="16"/>
                <w:szCs w:val="16"/>
              </w:rPr>
              <w:t>zie</w:t>
            </w:r>
            <w:r w:rsidRPr="00580B99">
              <w:rPr>
                <w:rFonts w:cstheme="minorHAnsi"/>
                <w:sz w:val="16"/>
                <w:szCs w:val="16"/>
              </w:rPr>
              <w:t xml:space="preserve"> własność tego źródła ciepła w przyszłości.</w:t>
            </w:r>
          </w:p>
        </w:tc>
        <w:tc>
          <w:tcPr>
            <w:tcW w:w="568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E21F857" w14:textId="43F176B1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8410423" w14:textId="21632A49"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51488715" w14:textId="7459FF05" w:rsidR="00580B99" w:rsidRPr="00523D6D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14:paraId="2BA676C3" w14:textId="77777777" w:rsidTr="005256FC">
        <w:tc>
          <w:tcPr>
            <w:tcW w:w="9067" w:type="dxa"/>
            <w:gridSpan w:val="4"/>
          </w:tcPr>
          <w:p w14:paraId="3CB186F8" w14:textId="77777777" w:rsidR="00580B99" w:rsidRPr="004E58F1" w:rsidRDefault="00580B99" w:rsidP="00580B99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C.2:</w:t>
            </w:r>
          </w:p>
          <w:p w14:paraId="0193AE7D" w14:textId="77777777"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1999B573" w14:textId="77777777"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44B244F5" w14:textId="77777777"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060C3BDB" w14:textId="77777777"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1E60F3A9" w14:textId="77777777"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08706F97" w14:textId="77777777" w:rsidR="00580B99" w:rsidRPr="00F7774C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14:paraId="5C75BB7C" w14:textId="77777777" w:rsidR="00580B99" w:rsidRPr="00A92E3D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2C26F434" w14:textId="0FB93AAD" w:rsidR="005D3A92" w:rsidRDefault="005D3A92">
      <w:pPr>
        <w:rPr>
          <w:rFonts w:cstheme="minorHAnsi"/>
          <w:sz w:val="16"/>
          <w:szCs w:val="16"/>
        </w:rPr>
      </w:pPr>
    </w:p>
    <w:p w14:paraId="500CCB20" w14:textId="77777777" w:rsidR="008F39F2" w:rsidRDefault="008F39F2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615E3B" w:rsidRPr="00750C3E" w14:paraId="41649887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6D732ECD" w14:textId="77777777" w:rsidR="00615E3B" w:rsidRPr="00EE63B9" w:rsidRDefault="00615E3B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3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urządzeń</w:t>
            </w:r>
            <w:r w:rsidR="00DD6966" w:rsidRPr="00EE63B9">
              <w:rPr>
                <w:rFonts w:cstheme="minorHAnsi"/>
                <w:b/>
                <w:sz w:val="16"/>
                <w:szCs w:val="16"/>
              </w:rPr>
              <w:t xml:space="preserve"> i instalacji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, których zakup </w:t>
            </w:r>
            <w:r w:rsidR="00B2190D" w:rsidRPr="00EE63B9">
              <w:rPr>
                <w:rFonts w:cstheme="minorHAnsi"/>
                <w:b/>
                <w:sz w:val="16"/>
                <w:szCs w:val="16"/>
              </w:rPr>
              <w:t>i montaż był objęty umową dotacji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76D76C59" w14:textId="77777777" w:rsidR="00615E3B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4AC62116" wp14:editId="2DF023F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33020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1AF8A32" id="Prostokąt 19" o:spid="_x0000_s1026" style="position:absolute;margin-left:-4.85pt;margin-top:2.6pt;width:10.6pt;height:10.6pt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</w:p>
        </w:tc>
      </w:tr>
      <w:tr w:rsidR="00914253" w:rsidRPr="00750C3E" w14:paraId="7D94AD44" w14:textId="77777777" w:rsidTr="00E05F08">
        <w:tc>
          <w:tcPr>
            <w:tcW w:w="7650" w:type="dxa"/>
          </w:tcPr>
          <w:p w14:paraId="4B3C592B" w14:textId="2BA5D58B" w:rsidR="00914253" w:rsidRPr="004E58F1" w:rsidRDefault="00992365" w:rsidP="009862D6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szystkie urządzenia </w:t>
            </w:r>
            <w:r w:rsidR="00DD6966" w:rsidRPr="004E58F1">
              <w:rPr>
                <w:rFonts w:cstheme="minorHAnsi"/>
                <w:sz w:val="16"/>
                <w:szCs w:val="16"/>
              </w:rPr>
              <w:t xml:space="preserve">i instalacje </w:t>
            </w:r>
            <w:r w:rsidR="00914253" w:rsidRPr="004E58F1">
              <w:rPr>
                <w:rFonts w:cstheme="minorHAnsi"/>
                <w:sz w:val="16"/>
                <w:szCs w:val="16"/>
              </w:rPr>
              <w:t>odpowiadają przeznaczeniu, któremu mają służyć, zostały zamontowane w budynku/lokalu mieszkalnym objętym przedsięwzięciem</w:t>
            </w:r>
            <w:r w:rsidR="00637000" w:rsidRPr="004E58F1">
              <w:rPr>
                <w:rFonts w:cstheme="minorHAnsi"/>
                <w:sz w:val="16"/>
                <w:szCs w:val="16"/>
              </w:rPr>
              <w:t>,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073EF0" w:rsidRPr="004E58F1">
              <w:rPr>
                <w:rFonts w:cstheme="minorHAnsi"/>
                <w:sz w:val="16"/>
                <w:szCs w:val="16"/>
              </w:rPr>
              <w:t xml:space="preserve">uzyskały </w:t>
            </w:r>
            <w:r w:rsidR="00914253" w:rsidRPr="004E58F1">
              <w:rPr>
                <w:rFonts w:cstheme="minorHAnsi"/>
                <w:sz w:val="16"/>
                <w:szCs w:val="16"/>
              </w:rPr>
              <w:t>gotow</w:t>
            </w:r>
            <w:r w:rsidR="00073EF0" w:rsidRPr="004E58F1">
              <w:rPr>
                <w:rFonts w:cstheme="minorHAnsi"/>
                <w:sz w:val="16"/>
                <w:szCs w:val="16"/>
              </w:rPr>
              <w:t>ość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 do eksploatacji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 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535B690" w14:textId="77777777"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58A99A63" w14:textId="77777777"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14253" w:rsidRPr="00750C3E" w14:paraId="48ED6B39" w14:textId="77777777" w:rsidTr="005256FC">
        <w:tc>
          <w:tcPr>
            <w:tcW w:w="7650" w:type="dxa"/>
            <w:tcBorders>
              <w:bottom w:val="double" w:sz="4" w:space="0" w:color="auto"/>
            </w:tcBorders>
          </w:tcPr>
          <w:p w14:paraId="4BC7F9B8" w14:textId="39211D99" w:rsidR="00914253" w:rsidRPr="004E58F1" w:rsidRDefault="00914253" w:rsidP="00131365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lastRenderedPageBreak/>
              <w:t xml:space="preserve">Beneficjent posiada dokumentację w całości potwierdzającą spełnienie przez urządzenia wymagań technicznych </w:t>
            </w:r>
            <w:r w:rsidR="003F1B01" w:rsidRPr="004E58F1">
              <w:rPr>
                <w:rFonts w:cstheme="minorHAnsi"/>
                <w:sz w:val="16"/>
                <w:szCs w:val="16"/>
              </w:rPr>
              <w:t xml:space="preserve">i prawnych </w:t>
            </w:r>
            <w:r w:rsidRPr="004E58F1">
              <w:rPr>
                <w:rFonts w:cstheme="minorHAnsi"/>
                <w:sz w:val="16"/>
                <w:szCs w:val="16"/>
              </w:rPr>
              <w:t xml:space="preserve">określonych w Załączniku nr 2 </w:t>
            </w:r>
            <w:r w:rsidR="00FF5DCB" w:rsidRPr="004E58F1">
              <w:rPr>
                <w:rFonts w:cstheme="minorHAnsi"/>
                <w:sz w:val="16"/>
                <w:szCs w:val="16"/>
              </w:rPr>
              <w:t>albo</w:t>
            </w:r>
            <w:r w:rsidRPr="004E58F1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Pr="004E58F1">
              <w:rPr>
                <w:rFonts w:cstheme="minorHAnsi"/>
                <w:sz w:val="16"/>
                <w:szCs w:val="16"/>
              </w:rPr>
              <w:t>do Programu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1C3F6F6" w14:textId="77777777"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5E62384" w14:textId="77777777"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0A3DEB" w:rsidRPr="00750C3E" w14:paraId="4452D7CD" w14:textId="77777777" w:rsidTr="005256FC">
        <w:tc>
          <w:tcPr>
            <w:tcW w:w="9067" w:type="dxa"/>
            <w:gridSpan w:val="3"/>
          </w:tcPr>
          <w:p w14:paraId="5737559A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</w:t>
            </w:r>
            <w:r w:rsidR="005256FC" w:rsidRPr="004E58F1">
              <w:rPr>
                <w:rFonts w:cstheme="minorHAnsi"/>
                <w:sz w:val="16"/>
                <w:szCs w:val="16"/>
              </w:rPr>
              <w:t xml:space="preserve"> do sekcji C.3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00DBE45E" w14:textId="77777777" w:rsidR="000A3DEB" w:rsidRPr="00EE63B9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0ED4A173" w14:textId="77777777" w:rsidR="000A3DEB" w:rsidRPr="00903575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0E426E35" w14:textId="77777777" w:rsidR="000A3DEB" w:rsidRPr="00523D6D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258A936D" w14:textId="77777777" w:rsidR="000A3DEB" w:rsidRPr="00824072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14:paraId="415A67F4" w14:textId="77777777" w:rsidR="000A3DEB" w:rsidRPr="00F7774C" w:rsidRDefault="000A3DEB" w:rsidP="00E05F0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92DBD59" w14:textId="77777777" w:rsidR="00020835" w:rsidRPr="004E58F1" w:rsidRDefault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825"/>
        <w:gridCol w:w="3825"/>
        <w:gridCol w:w="709"/>
        <w:gridCol w:w="708"/>
      </w:tblGrid>
      <w:tr w:rsidR="0022041F" w:rsidRPr="00750C3E" w14:paraId="7E33298D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2AC5CC0F" w14:textId="77777777" w:rsidR="0022041F" w:rsidRPr="00EE63B9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4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koszt</w:t>
            </w:r>
            <w:r w:rsidR="00615E3B" w:rsidRPr="00EE63B9">
              <w:rPr>
                <w:rFonts w:cstheme="minorHAnsi"/>
                <w:b/>
                <w:sz w:val="16"/>
                <w:szCs w:val="16"/>
              </w:rPr>
              <w:t>ów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 kategorii: Ocieplenie przegród budowlanych, stolarka okienna i drzwiowa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132354B" w14:textId="77777777" w:rsidR="0022041F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70A0351C" wp14:editId="4D225B79">
                      <wp:simplePos x="0" y="0"/>
                      <wp:positionH relativeFrom="column">
                        <wp:posOffset>-64162</wp:posOffset>
                      </wp:positionH>
                      <wp:positionV relativeFrom="paragraph">
                        <wp:posOffset>12368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1DA94D1" id="Prostokąt 25" o:spid="_x0000_s1026" style="position:absolute;margin-left:-5.05pt;margin-top:.95pt;width:10.6pt;height:10.6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22041F" w:rsidRPr="00750C3E" w14:paraId="1EE7BFB8" w14:textId="77777777" w:rsidTr="00913D86">
        <w:tc>
          <w:tcPr>
            <w:tcW w:w="7650" w:type="dxa"/>
            <w:gridSpan w:val="2"/>
          </w:tcPr>
          <w:p w14:paraId="0BCE05FB" w14:textId="15A37293" w:rsidR="003E1A5A" w:rsidRPr="00C37182" w:rsidRDefault="0022041F" w:rsidP="00C37182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Potwierdzono, że odpowiednio: wniosek o pozwolenie na budowę, odrębny wniosek o zatwierdzenie projektu budowlanego lub dokonane zgłoszenie budowy lub wykonania robót budowlanych, nie zostały złożone po 31 grudnia 2013 r.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41101C85" w14:textId="77777777" w:rsidR="0022041F" w:rsidRDefault="0022041F" w:rsidP="00E05F08">
            <w:pPr>
              <w:rPr>
                <w:rFonts w:cstheme="minorHAnsi"/>
                <w:sz w:val="16"/>
                <w:szCs w:val="16"/>
              </w:rPr>
            </w:pPr>
            <w:r w:rsidRPr="003E1A5A">
              <w:rPr>
                <w:rFonts w:cstheme="minorHAnsi"/>
                <w:sz w:val="16"/>
                <w:szCs w:val="16"/>
              </w:rPr>
              <w:t>TAK</w:t>
            </w:r>
          </w:p>
          <w:p w14:paraId="79C821A8" w14:textId="21E4FD6E" w:rsidR="00C37182" w:rsidRPr="003E1A5A" w:rsidRDefault="00C37182" w:rsidP="00E05F0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E2EFD9" w:themeFill="accent6" w:themeFillTint="33"/>
          </w:tcPr>
          <w:p w14:paraId="2036C4E8" w14:textId="77777777" w:rsidR="0022041F" w:rsidRDefault="0022041F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  <w:p w14:paraId="0DC02212" w14:textId="2BF887BD" w:rsidR="00C37182" w:rsidRPr="00026EA0" w:rsidRDefault="00C37182" w:rsidP="00E05F0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C37182" w:rsidRPr="00750C3E" w14:paraId="44530381" w14:textId="77777777" w:rsidTr="00913D86">
        <w:tc>
          <w:tcPr>
            <w:tcW w:w="7650" w:type="dxa"/>
            <w:gridSpan w:val="2"/>
          </w:tcPr>
          <w:p w14:paraId="67B6AA6B" w14:textId="03BC807C" w:rsidR="00C37182" w:rsidRPr="004E58F1" w:rsidRDefault="00C37182" w:rsidP="00782EF4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sz w:val="16"/>
                <w:szCs w:val="16"/>
              </w:rPr>
              <w:t>Ocieplenie przegród budowlanych, stolarka okienna i drzwiowa</w:t>
            </w:r>
            <w:r w:rsidRPr="003E1A5A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zostały wykonane zgodnie </w:t>
            </w:r>
            <w:r w:rsidRPr="003E1A5A">
              <w:rPr>
                <w:rFonts w:cstheme="minorHAnsi"/>
                <w:sz w:val="16"/>
                <w:szCs w:val="16"/>
              </w:rPr>
              <w:t>z przepisami prawa budowlanego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5B4BEEF" w14:textId="1C369269" w:rsidR="00C37182" w:rsidRPr="003E1A5A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620DBE86" w14:textId="7B549771" w:rsidR="00C37182" w:rsidRPr="00903575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64D1DADE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3BB2ABA5" w14:textId="77777777"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.1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Pr="004E58F1">
              <w:rPr>
                <w:rFonts w:cstheme="minorHAnsi"/>
                <w:b/>
                <w:sz w:val="16"/>
                <w:szCs w:val="16"/>
              </w:rPr>
              <w:t>Ocieplenie przegród budowlanych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506F9C73" w14:textId="77777777" w:rsidR="0022041F" w:rsidRPr="00750C3E" w:rsidRDefault="00615E3B" w:rsidP="00E05F08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3A1C04CD" wp14:editId="5FF11020">
                      <wp:simplePos x="0" y="0"/>
                      <wp:positionH relativeFrom="column">
                        <wp:posOffset>-61622</wp:posOffset>
                      </wp:positionH>
                      <wp:positionV relativeFrom="paragraph">
                        <wp:posOffset>9497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1E64B81" id="Prostokąt 26" o:spid="_x0000_s1026" style="position:absolute;margin-left:-4.85pt;margin-top:.75pt;width:10.6pt;height:10.6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E05F08" w:rsidRPr="00750C3E" w14:paraId="60F5760A" w14:textId="77777777" w:rsidTr="00913D86">
        <w:tc>
          <w:tcPr>
            <w:tcW w:w="7650" w:type="dxa"/>
            <w:gridSpan w:val="2"/>
            <w:tcBorders>
              <w:bottom w:val="nil"/>
            </w:tcBorders>
          </w:tcPr>
          <w:p w14:paraId="61C6507C" w14:textId="05B128DD" w:rsidR="00E05F08" w:rsidRPr="004E58F1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E05F08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</w:t>
            </w:r>
            <w:r w:rsidR="00637000" w:rsidRPr="004E58F1">
              <w:rPr>
                <w:rFonts w:cstheme="minorHAnsi"/>
                <w:sz w:val="16"/>
                <w:szCs w:val="16"/>
              </w:rPr>
              <w:t>,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 zostały zamontowane w budynku/ lokalu mieszkalnym objętym przedsięwzięciem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 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00A9D16" w14:textId="77777777" w:rsidR="00E05F08" w:rsidRPr="00EE63B9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2390806" w14:textId="77777777" w:rsidR="00E05F08" w:rsidRPr="00026EA0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13FC5719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43BE4FC0" w14:textId="24C85220" w:rsidR="00E05F08" w:rsidRPr="00750C3E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akres prac dociepleniowych jest zgodny z Załącznikiem </w:t>
            </w:r>
            <w:r w:rsidR="00750C3E">
              <w:rPr>
                <w:rFonts w:cstheme="minorHAnsi"/>
                <w:sz w:val="16"/>
                <w:szCs w:val="16"/>
              </w:rPr>
              <w:t xml:space="preserve">nr </w:t>
            </w:r>
            <w:r w:rsidR="00E05F08" w:rsidRPr="00750C3E">
              <w:rPr>
                <w:rFonts w:cstheme="minorHAnsi"/>
                <w:sz w:val="16"/>
                <w:szCs w:val="16"/>
              </w:rPr>
              <w:t xml:space="preserve">2 </w:t>
            </w:r>
            <w:r w:rsidR="00FF5DCB" w:rsidRPr="00750C3E">
              <w:rPr>
                <w:rFonts w:cstheme="minorHAnsi"/>
                <w:sz w:val="16"/>
                <w:szCs w:val="16"/>
              </w:rPr>
              <w:t>albo</w:t>
            </w:r>
            <w:r w:rsidR="00E05F08" w:rsidRPr="00750C3E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E05F08" w:rsidRPr="00750C3E">
              <w:rPr>
                <w:rFonts w:cstheme="minorHAnsi"/>
                <w:sz w:val="16"/>
                <w:szCs w:val="16"/>
              </w:rPr>
              <w:t>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77065BBA" w14:textId="77777777" w:rsidR="00E05F08" w:rsidRPr="004E58F1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9F9ECC0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52E25BD6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52A60949" w14:textId="1B84F0A0" w:rsidR="00E05F08" w:rsidRPr="00750C3E" w:rsidRDefault="00E05F08" w:rsidP="00782EF4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Rzeczywista powierzchnia ocieplanych przegród budowlanych nie </w:t>
            </w:r>
            <w:r w:rsidR="00F32C25" w:rsidRPr="004E58F1">
              <w:rPr>
                <w:rFonts w:cstheme="minorHAnsi"/>
                <w:sz w:val="16"/>
                <w:szCs w:val="16"/>
              </w:rPr>
              <w:t>jest mniejsza</w:t>
            </w:r>
            <w:r w:rsidRPr="004E58F1">
              <w:rPr>
                <w:rFonts w:cstheme="minorHAnsi"/>
                <w:sz w:val="16"/>
                <w:szCs w:val="16"/>
              </w:rPr>
              <w:t xml:space="preserve"> o więcej niż 10% od deklarowanej we wniosku o płatność</w:t>
            </w:r>
            <w:r w:rsidR="00C742AB" w:rsidRPr="00750C3E">
              <w:rPr>
                <w:rStyle w:val="Odwoanieprzypisudolnego"/>
                <w:rFonts w:cstheme="minorHAnsi"/>
                <w:sz w:val="16"/>
                <w:szCs w:val="16"/>
              </w:rPr>
              <w:footnoteReference w:id="2"/>
            </w:r>
            <w:r w:rsidR="00992365" w:rsidRPr="00750C3E">
              <w:rPr>
                <w:rFonts w:cstheme="minorHAnsi"/>
                <w:sz w:val="16"/>
                <w:szCs w:val="16"/>
              </w:rPr>
              <w:t>.</w:t>
            </w:r>
            <w:r w:rsidR="002E553A" w:rsidRPr="00750C3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46BF1FFE" w14:textId="77777777" w:rsidR="00E05F08" w:rsidRPr="004E58F1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2D3B3163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14:paraId="40BAC268" w14:textId="77777777" w:rsidTr="00913D86"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E9F569" w14:textId="3A700636" w:rsidR="00E05F08" w:rsidRPr="004E58F1" w:rsidRDefault="00E05F08" w:rsidP="00131365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(</w:t>
            </w:r>
            <w:r w:rsidR="00992365" w:rsidRPr="004E58F1">
              <w:rPr>
                <w:rFonts w:cstheme="minorHAnsi"/>
                <w:sz w:val="16"/>
                <w:szCs w:val="16"/>
              </w:rPr>
              <w:t>W</w:t>
            </w:r>
            <w:r w:rsidRPr="004E58F1">
              <w:rPr>
                <w:rFonts w:cstheme="minorHAnsi"/>
                <w:sz w:val="16"/>
                <w:szCs w:val="16"/>
              </w:rPr>
              <w:t>ymagane</w:t>
            </w:r>
            <w:r w:rsidR="00992365" w:rsidRPr="004E58F1">
              <w:rPr>
                <w:rFonts w:cstheme="minorHAnsi"/>
                <w:sz w:val="16"/>
                <w:szCs w:val="16"/>
              </w:rPr>
              <w:t>,</w:t>
            </w:r>
            <w:r w:rsidRPr="004E58F1">
              <w:rPr>
                <w:rFonts w:cstheme="minorHAnsi"/>
                <w:sz w:val="16"/>
                <w:szCs w:val="16"/>
              </w:rPr>
              <w:t xml:space="preserve"> jeśli w wierszu </w:t>
            </w:r>
            <w:r w:rsidR="002F711B" w:rsidRPr="004E58F1">
              <w:rPr>
                <w:rFonts w:cstheme="minorHAnsi"/>
                <w:sz w:val="16"/>
                <w:szCs w:val="16"/>
              </w:rPr>
              <w:t>C.4.1.3)</w:t>
            </w:r>
            <w:r w:rsidRPr="004E58F1">
              <w:rPr>
                <w:rFonts w:cstheme="minorHAnsi"/>
                <w:sz w:val="16"/>
                <w:szCs w:val="16"/>
              </w:rPr>
              <w:t xml:space="preserve"> wybrano NIE)</w:t>
            </w:r>
            <w:r w:rsidRPr="004E58F1">
              <w:rPr>
                <w:rFonts w:cstheme="minorHAnsi"/>
                <w:sz w:val="16"/>
                <w:szCs w:val="16"/>
              </w:rPr>
              <w:br/>
            </w:r>
            <w:r w:rsidR="00992365" w:rsidRPr="004E58F1">
              <w:rPr>
                <w:rFonts w:cstheme="minorHAnsi"/>
                <w:sz w:val="16"/>
                <w:szCs w:val="16"/>
              </w:rPr>
              <w:t>N</w:t>
            </w:r>
            <w:r w:rsidRPr="004E58F1">
              <w:rPr>
                <w:rFonts w:cstheme="minorHAnsi"/>
                <w:sz w:val="16"/>
                <w:szCs w:val="16"/>
              </w:rPr>
              <w:t>ależy podać rzeczywistą powierzchnię ocieplanych przegród budowlanych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14:paraId="3A78A0BA" w14:textId="77777777"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14:paraId="3CB45467" w14:textId="77777777" w:rsidTr="00020835">
        <w:tc>
          <w:tcPr>
            <w:tcW w:w="7650" w:type="dxa"/>
            <w:gridSpan w:val="2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7C0EA85" w14:textId="77777777"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</w:t>
            </w:r>
            <w:r w:rsidR="00913D86" w:rsidRPr="004E58F1">
              <w:rPr>
                <w:rFonts w:cstheme="minorHAnsi"/>
                <w:b/>
                <w:sz w:val="16"/>
                <w:szCs w:val="16"/>
              </w:rPr>
              <w:t>2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Stolarka okienna 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EF1C8E2" w14:textId="77777777" w:rsidR="0022041F" w:rsidRPr="00750C3E" w:rsidRDefault="00615E3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3E048BCB" wp14:editId="4F73C15D">
                      <wp:simplePos x="0" y="0"/>
                      <wp:positionH relativeFrom="column">
                        <wp:posOffset>-61926</wp:posOffset>
                      </wp:positionH>
                      <wp:positionV relativeFrom="paragraph">
                        <wp:posOffset>20320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4382481" id="Prostokąt 27" o:spid="_x0000_s1026" style="position:absolute;margin-left:-4.9pt;margin-top:1.6pt;width:10.6pt;height:10.6pt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14:paraId="5411EA7F" w14:textId="77777777" w:rsidTr="00020835">
        <w:trPr>
          <w:cantSplit/>
        </w:trPr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6D16C623" w14:textId="6487DE7B" w:rsidR="00637000" w:rsidRPr="004E58F1" w:rsidRDefault="00992365" w:rsidP="00992365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szystkie materiały odpowiadają przeznaczeniu, któremu mają służyć, zostały zamontowane </w:t>
            </w:r>
            <w:r w:rsidR="00D50EF2" w:rsidRPr="004E58F1">
              <w:rPr>
                <w:rFonts w:cstheme="minorHAnsi"/>
                <w:sz w:val="16"/>
                <w:szCs w:val="16"/>
              </w:rPr>
              <w:t xml:space="preserve">w pomieszczeniach ogrzewanych budynku/lokalu mieszkalnego objętego przedsięwzięciem </w:t>
            </w:r>
            <w:r w:rsidR="00637000" w:rsidRPr="004E58F1">
              <w:rPr>
                <w:rFonts w:cstheme="minorHAnsi"/>
                <w:sz w:val="16"/>
                <w:szCs w:val="16"/>
              </w:rPr>
              <w:t>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DBC1AF0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4622428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76BB7907" w14:textId="77777777" w:rsidTr="00020835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5DED6B" w14:textId="765CDB8E" w:rsidR="0022041F" w:rsidRPr="004E58F1" w:rsidRDefault="009D5D2E" w:rsidP="000B1003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Wszystkie zainstalowane materiały </w:t>
            </w:r>
            <w:r w:rsidR="0022041F" w:rsidRPr="004E58F1">
              <w:rPr>
                <w:rFonts w:cstheme="minorHAnsi"/>
                <w:sz w:val="16"/>
                <w:szCs w:val="16"/>
              </w:rPr>
              <w:t>spełnia</w:t>
            </w:r>
            <w:r w:rsidRPr="004E58F1">
              <w:rPr>
                <w:rFonts w:cstheme="minorHAnsi"/>
                <w:sz w:val="16"/>
                <w:szCs w:val="16"/>
              </w:rPr>
              <w:t>ją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0469EF33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14:paraId="6F0A3C62" w14:textId="77777777" w:rsidR="0022041F" w:rsidRPr="00026EA0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032E5" w:rsidRPr="00750C3E" w14:paraId="2E942DAC" w14:textId="77777777" w:rsidTr="00615E3B">
        <w:trPr>
          <w:cantSplit/>
        </w:trPr>
        <w:tc>
          <w:tcPr>
            <w:tcW w:w="3825" w:type="dxa"/>
            <w:tcBorders>
              <w:bottom w:val="single" w:sz="4" w:space="0" w:color="auto"/>
            </w:tcBorders>
          </w:tcPr>
          <w:p w14:paraId="111F0472" w14:textId="73952559" w:rsidR="005F3353" w:rsidRPr="00892813" w:rsidRDefault="006032E5" w:rsidP="00DC054C">
            <w:pPr>
              <w:ind w:left="29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5E1820">
              <w:rPr>
                <w:rFonts w:cstheme="minorHAnsi"/>
                <w:i/>
                <w:sz w:val="16"/>
                <w:szCs w:val="16"/>
              </w:rPr>
              <w:t>,</w:t>
            </w:r>
            <w:r w:rsidRPr="005E1820">
              <w:rPr>
                <w:rFonts w:cstheme="minorHAnsi"/>
                <w:i/>
                <w:sz w:val="16"/>
                <w:szCs w:val="16"/>
              </w:rPr>
              <w:t xml:space="preserve"> jeśli w wierszu </w:t>
            </w:r>
            <w:r w:rsidR="002F711B" w:rsidRPr="005E1820">
              <w:rPr>
                <w:rFonts w:cstheme="minorHAnsi"/>
                <w:i/>
                <w:sz w:val="16"/>
                <w:szCs w:val="16"/>
              </w:rPr>
              <w:t>C.4.2.2)</w:t>
            </w:r>
            <w:r w:rsidRPr="00892813">
              <w:rPr>
                <w:rFonts w:cstheme="minorHAnsi"/>
                <w:i/>
                <w:sz w:val="16"/>
                <w:szCs w:val="16"/>
              </w:rPr>
              <w:t xml:space="preserve"> wybrano NIE)</w:t>
            </w:r>
          </w:p>
          <w:p w14:paraId="6DFA497A" w14:textId="3BC6C18A" w:rsidR="006032E5" w:rsidRPr="00EE63B9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892813">
              <w:rPr>
                <w:rFonts w:cstheme="minorHAnsi"/>
                <w:sz w:val="16"/>
                <w:szCs w:val="16"/>
              </w:rPr>
              <w:t>N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ależy podać informację o materiałach </w:t>
            </w:r>
            <w:r w:rsidR="00913D86" w:rsidRPr="00F567B5">
              <w:rPr>
                <w:rFonts w:cstheme="minorHAnsi"/>
                <w:sz w:val="16"/>
                <w:szCs w:val="16"/>
              </w:rPr>
              <w:t>NIE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 spełniających wymagań technicznych (np. </w:t>
            </w:r>
            <w:r w:rsidR="002646BA" w:rsidRPr="004E58F1">
              <w:rPr>
                <w:rFonts w:cstheme="minorHAnsi"/>
                <w:sz w:val="16"/>
                <w:szCs w:val="16"/>
              </w:rPr>
              <w:t>liczba</w:t>
            </w:r>
            <w:r w:rsidR="006032E5" w:rsidRPr="004E58F1">
              <w:rPr>
                <w:rFonts w:cstheme="minorHAnsi"/>
                <w:sz w:val="16"/>
                <w:szCs w:val="16"/>
              </w:rPr>
              <w:t xml:space="preserve">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E1B2C6" w14:textId="77777777" w:rsidR="006032E5" w:rsidRPr="00903575" w:rsidRDefault="006032E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14:paraId="60100332" w14:textId="77777777" w:rsidTr="00615E3B">
        <w:trPr>
          <w:cantSplit/>
        </w:trPr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05A8EDDD" w14:textId="1C70250F" w:rsidR="0022041F" w:rsidRPr="004E58F1" w:rsidRDefault="00992365" w:rsidP="00992365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22041F" w:rsidRPr="004E58F1">
              <w:rPr>
                <w:rFonts w:cstheme="minorHAnsi"/>
                <w:sz w:val="16"/>
                <w:szCs w:val="16"/>
              </w:rPr>
              <w:t>zeczywista powierzchnia stolarki okiennej</w:t>
            </w:r>
            <w:r w:rsidR="009D5D2E"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nie </w:t>
            </w:r>
            <w:r w:rsidR="00F32C25" w:rsidRPr="004E58F1">
              <w:rPr>
                <w:rFonts w:cstheme="minorHAnsi"/>
                <w:sz w:val="16"/>
                <w:szCs w:val="16"/>
              </w:rPr>
              <w:t>jest mniejsza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 o więcej niż 10% od deklarowanej we wniosku o płatność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3CB9EA9D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36A4CC5" w14:textId="77777777" w:rsidR="0022041F" w:rsidRPr="00026EA0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14:paraId="0DDEE4FC" w14:textId="77777777" w:rsidTr="00615E3B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78900" w14:textId="668E573A" w:rsidR="00DC054C" w:rsidRPr="004E58F1" w:rsidRDefault="0022041F" w:rsidP="00DC054C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992365" w:rsidRPr="004E58F1">
              <w:rPr>
                <w:rFonts w:cstheme="minorHAnsi"/>
                <w:i/>
                <w:sz w:val="16"/>
                <w:szCs w:val="16"/>
              </w:rPr>
              <w:t>,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jeśli w wierszu </w:t>
            </w:r>
            <w:r w:rsidR="002F711B" w:rsidRPr="004E58F1">
              <w:rPr>
                <w:rFonts w:cstheme="minorHAnsi"/>
                <w:i/>
                <w:sz w:val="16"/>
                <w:szCs w:val="16"/>
              </w:rPr>
              <w:t>C.4.2.4)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wybrano NIE)</w:t>
            </w:r>
          </w:p>
          <w:p w14:paraId="762FBE28" w14:textId="7DB539B0" w:rsidR="0022041F" w:rsidRPr="004E58F1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ależy podać rzeczywistą powierzchnię </w:t>
            </w:r>
            <w:r w:rsidR="00C742AB" w:rsidRPr="004E58F1">
              <w:rPr>
                <w:rFonts w:cstheme="minorHAnsi"/>
                <w:sz w:val="16"/>
                <w:szCs w:val="16"/>
              </w:rPr>
              <w:t>wymienianej stolarki</w:t>
            </w:r>
            <w:r w:rsidR="00913D86" w:rsidRPr="004E58F1">
              <w:rPr>
                <w:rFonts w:cstheme="minorHAnsi"/>
                <w:sz w:val="16"/>
                <w:szCs w:val="16"/>
              </w:rPr>
              <w:t xml:space="preserve"> okiennej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14:paraId="209EF9B9" w14:textId="77777777"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13D86" w:rsidRPr="00750C3E" w14:paraId="043324F2" w14:textId="77777777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3B03428E" w14:textId="77777777" w:rsidR="00913D86" w:rsidRPr="004E58F1" w:rsidRDefault="00913D86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.3 Stolarka drzwiowa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71D2578" w14:textId="77777777" w:rsidR="00913D86" w:rsidRPr="00750C3E" w:rsidRDefault="00615E3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26CDE5BA" wp14:editId="43F2DB5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18415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592DAC7C" id="Prostokąt 28" o:spid="_x0000_s1026" style="position:absolute;margin-left:-4.85pt;margin-top:1.45pt;width:10.6pt;height:10.6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="00913D86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913D86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14:paraId="0A0F6A62" w14:textId="77777777" w:rsidTr="00913D86">
        <w:tc>
          <w:tcPr>
            <w:tcW w:w="7650" w:type="dxa"/>
            <w:gridSpan w:val="2"/>
            <w:tcBorders>
              <w:bottom w:val="nil"/>
            </w:tcBorders>
          </w:tcPr>
          <w:p w14:paraId="391CFBCE" w14:textId="6218766C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D50EF2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służyć, zostały zamontowane w pomieszczeniach ogrzewanych budynku/lokalu mieszkalnego objętego przedsięwzięciem i pozostają w miejscu ich zamontowania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7F4E7E7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9714921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3919789B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0C70DA97" w14:textId="0EEB1E25" w:rsidR="00637000" w:rsidRPr="004E58F1" w:rsidRDefault="002E553A" w:rsidP="000B1003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>szystkie zainstalowane materiały spełniają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07E940B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30244E2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675192E3" w14:textId="77777777" w:rsidTr="00913D86">
        <w:tc>
          <w:tcPr>
            <w:tcW w:w="3825" w:type="dxa"/>
            <w:tcBorders>
              <w:bottom w:val="single" w:sz="4" w:space="0" w:color="auto"/>
            </w:tcBorders>
          </w:tcPr>
          <w:p w14:paraId="2134985E" w14:textId="6CF02F1B" w:rsidR="00637000" w:rsidRPr="004E58F1" w:rsidRDefault="00637000" w:rsidP="00637000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wierszu C.4.3.2) wybrano NIE)</w:t>
            </w:r>
          </w:p>
          <w:p w14:paraId="79C6219E" w14:textId="554C0B74" w:rsidR="00637000" w:rsidRPr="00EE63B9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informację o materiałach NIE spełniających wymagań technicznych (np. liczba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1049193" w14:textId="77777777" w:rsidR="00637000" w:rsidRPr="00903575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7000" w:rsidRPr="00750C3E" w14:paraId="1BD88A32" w14:textId="77777777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14:paraId="3F7CEA2D" w14:textId="45F6E782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637000" w:rsidRPr="004E58F1">
              <w:rPr>
                <w:rFonts w:cstheme="minorHAnsi"/>
                <w:sz w:val="16"/>
                <w:szCs w:val="16"/>
              </w:rPr>
              <w:t>zeczywista powierzchnia stolarki drzwiowej nie jest mniejsza o więcej niż 10% od deklarowanej we wniosku o płatność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3630A6C7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37ADF63" w14:textId="77777777"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14:paraId="146730E3" w14:textId="77777777" w:rsidTr="00572ADC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D3A609A" w14:textId="2C1C3D85" w:rsidR="00637000" w:rsidRPr="004E58F1" w:rsidRDefault="00637000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wierszu C.4.3.4) wybrano NIE)</w:t>
            </w:r>
          </w:p>
          <w:p w14:paraId="2398D5E1" w14:textId="5270E23E"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rzeczywistą powierzchnię wymienianej stolarki drzwiowej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951DBBA" w14:textId="77777777"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A3DEB" w:rsidRPr="00750C3E" w14:paraId="24A132CA" w14:textId="77777777" w:rsidTr="005279F5">
        <w:trPr>
          <w:cantSplit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CB1E6C" w14:textId="77777777"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</w:t>
            </w:r>
            <w:r w:rsidR="005256FC" w:rsidRPr="004E58F1">
              <w:rPr>
                <w:rFonts w:cstheme="minorHAnsi"/>
                <w:sz w:val="16"/>
                <w:szCs w:val="16"/>
              </w:rPr>
              <w:t>i do sekcji C.4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6C5B0AA5" w14:textId="77777777" w:rsidR="000A3DEB" w:rsidRPr="00EE63B9" w:rsidRDefault="000A3DEB" w:rsidP="00637000">
            <w:pPr>
              <w:ind w:left="29"/>
              <w:rPr>
                <w:rFonts w:cstheme="minorHAnsi"/>
                <w:sz w:val="16"/>
                <w:szCs w:val="16"/>
              </w:rPr>
            </w:pPr>
          </w:p>
          <w:p w14:paraId="7BB44DFB" w14:textId="77777777" w:rsidR="000A3DEB" w:rsidRPr="00903575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4F2081B5" w14:textId="77777777"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D1CC968" w14:textId="77777777" w:rsidR="005256FC" w:rsidRPr="00824072" w:rsidRDefault="005256FC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A3508E1" w14:textId="77777777"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737D989" w14:textId="77777777" w:rsidR="000A3DEB" w:rsidRPr="00131365" w:rsidRDefault="000A3DEB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2A5D324F" w14:textId="1EB991A3" w:rsidR="00914253" w:rsidRDefault="00914253" w:rsidP="00914253">
      <w:pPr>
        <w:rPr>
          <w:rFonts w:cstheme="minorHAnsi"/>
          <w:sz w:val="16"/>
          <w:szCs w:val="16"/>
        </w:rPr>
      </w:pPr>
    </w:p>
    <w:p w14:paraId="5014DFE6" w14:textId="77777777" w:rsidR="008F39F2" w:rsidRPr="00EE63B9" w:rsidRDefault="008F39F2" w:rsidP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940"/>
        <w:gridCol w:w="568"/>
        <w:gridCol w:w="142"/>
        <w:gridCol w:w="567"/>
        <w:gridCol w:w="850"/>
      </w:tblGrid>
      <w:tr w:rsidR="00020835" w:rsidRPr="00750C3E" w14:paraId="54203F7E" w14:textId="77777777" w:rsidTr="00675FCB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545FC050" w14:textId="77777777" w:rsidR="00020835" w:rsidRPr="00523D6D" w:rsidRDefault="00020835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903575">
              <w:rPr>
                <w:rFonts w:cstheme="minorHAnsi"/>
                <w:b/>
                <w:sz w:val="16"/>
                <w:szCs w:val="16"/>
              </w:rPr>
              <w:lastRenderedPageBreak/>
              <w:t>C.</w:t>
            </w:r>
            <w:r w:rsidR="00E30044" w:rsidRPr="00026EA0">
              <w:rPr>
                <w:rFonts w:cstheme="minorHAnsi"/>
                <w:b/>
                <w:sz w:val="16"/>
                <w:szCs w:val="16"/>
              </w:rPr>
              <w:t>5</w:t>
            </w:r>
            <w:r w:rsidRPr="00523D6D">
              <w:rPr>
                <w:rFonts w:cstheme="minorHAnsi"/>
                <w:b/>
                <w:sz w:val="16"/>
                <w:szCs w:val="16"/>
              </w:rPr>
              <w:t xml:space="preserve"> Dotyczy dokumentacji, jeśli jej koszt ujęto w ramach wniosków o płatność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78619F11" w14:textId="77777777" w:rsidR="00020835" w:rsidRPr="00750C3E" w:rsidRDefault="00020835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56D5C9CF" wp14:editId="2A52665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10160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71" name="Prostokąt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1763346" id="Prostokąt 71" o:spid="_x0000_s1026" style="position:absolute;margin-left:-4.85pt;margin-top:.8pt;width:10.6pt;height:10.6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020835" w:rsidRPr="00750C3E" w14:paraId="7CFCF0C9" w14:textId="77777777" w:rsidTr="00D50EF2">
        <w:tc>
          <w:tcPr>
            <w:tcW w:w="6940" w:type="dxa"/>
          </w:tcPr>
          <w:p w14:paraId="7430A966" w14:textId="4FA456F0" w:rsidR="00020835" w:rsidRPr="004E58F1" w:rsidRDefault="00D50EF2" w:rsidP="00D50EF2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Beneficjent posiada i przedstawił podczas kontroli dokumentację, która została dofinansowana w ramach umowy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09DFAC16" w14:textId="77777777" w:rsidR="00020835" w:rsidRPr="00EE63B9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64D98F8C" w14:textId="77777777" w:rsidR="00020835" w:rsidRPr="00026EA0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FFFFFF" w:themeFill="background1"/>
          </w:tcPr>
          <w:p w14:paraId="0964D99C" w14:textId="77777777" w:rsidR="00020835" w:rsidRPr="00824072" w:rsidRDefault="0002083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6F2B" w:rsidRPr="00750C3E" w14:paraId="50F73CB6" w14:textId="77777777" w:rsidTr="00675FCB">
        <w:tc>
          <w:tcPr>
            <w:tcW w:w="6940" w:type="dxa"/>
          </w:tcPr>
          <w:p w14:paraId="0EAE5B4A" w14:textId="6EA81D09" w:rsidR="00B86F2B" w:rsidRPr="004E58F1" w:rsidRDefault="00B86F2B" w:rsidP="00B86F2B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J</w:t>
            </w:r>
            <w:r w:rsidRPr="004E58F1">
              <w:rPr>
                <w:rFonts w:cstheme="minorHAnsi"/>
                <w:i/>
                <w:sz w:val="16"/>
                <w:szCs w:val="16"/>
              </w:rPr>
              <w:t>eśli audyt energetyczny)</w:t>
            </w:r>
          </w:p>
          <w:p w14:paraId="51F0DA8E" w14:textId="426ED908" w:rsidR="00B86F2B" w:rsidRPr="00EE63B9" w:rsidRDefault="002E553A" w:rsidP="002E553A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</w:t>
            </w:r>
            <w:r w:rsidR="00B86F2B" w:rsidRPr="004E58F1">
              <w:rPr>
                <w:rFonts w:cstheme="minorHAnsi"/>
                <w:sz w:val="16"/>
                <w:szCs w:val="16"/>
              </w:rPr>
              <w:t>akres prac dla wybranego wariantu wynikającego z audytu został zrealizowany w ramach przedsięwzięcia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1FFD6E07" w14:textId="77777777" w:rsidR="00B86F2B" w:rsidRPr="00026EA0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5872C05C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54A5DA4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B86F2B" w:rsidRPr="00750C3E" w14:paraId="5C946122" w14:textId="77777777" w:rsidTr="00572ADC">
        <w:tc>
          <w:tcPr>
            <w:tcW w:w="6940" w:type="dxa"/>
            <w:tcBorders>
              <w:bottom w:val="double" w:sz="4" w:space="0" w:color="auto"/>
            </w:tcBorders>
          </w:tcPr>
          <w:p w14:paraId="37E0EDAE" w14:textId="3188DE00" w:rsidR="00B86F2B" w:rsidRPr="004E58F1" w:rsidRDefault="00B86F2B" w:rsidP="00B86F2B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J</w:t>
            </w:r>
            <w:r w:rsidRPr="004E58F1">
              <w:rPr>
                <w:rFonts w:cstheme="minorHAnsi"/>
                <w:i/>
                <w:sz w:val="16"/>
                <w:szCs w:val="16"/>
              </w:rPr>
              <w:t>eśli dokumentacja projektowa)</w:t>
            </w:r>
          </w:p>
          <w:p w14:paraId="4B0B04B3" w14:textId="67B8204E" w:rsidR="00B86F2B" w:rsidRPr="00EE63B9" w:rsidRDefault="002E553A" w:rsidP="002E553A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P</w:t>
            </w:r>
            <w:r w:rsidR="00B86F2B" w:rsidRPr="004E58F1">
              <w:rPr>
                <w:rFonts w:cstheme="minorHAnsi"/>
                <w:sz w:val="16"/>
                <w:szCs w:val="16"/>
              </w:rPr>
              <w:t>race będące przedmiotem dokumentacji projektowej zostały zrealizowane w ramach przedsięwzięcia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00C034BA" w14:textId="77777777" w:rsidR="00B86F2B" w:rsidRPr="00026EA0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8B3740C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14:paraId="4777DE35" w14:textId="77777777"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256FC" w:rsidRPr="00750C3E" w14:paraId="5ADEF194" w14:textId="77777777" w:rsidTr="00572ADC">
        <w:tc>
          <w:tcPr>
            <w:tcW w:w="9067" w:type="dxa"/>
            <w:gridSpan w:val="5"/>
            <w:tcBorders>
              <w:top w:val="double" w:sz="4" w:space="0" w:color="auto"/>
            </w:tcBorders>
          </w:tcPr>
          <w:p w14:paraId="435F32F0" w14:textId="77777777" w:rsidR="005256FC" w:rsidRPr="004E58F1" w:rsidRDefault="005256FC" w:rsidP="005256FC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C.5:</w:t>
            </w:r>
          </w:p>
          <w:p w14:paraId="3631F602" w14:textId="77777777" w:rsidR="005256FC" w:rsidRPr="00EE63B9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35B775E1" w14:textId="77777777" w:rsidR="005256FC" w:rsidRPr="00903575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5A3219B2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4F109D27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4B69B2B1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14:paraId="30F8FBC1" w14:textId="77777777"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35E6AC22" w14:textId="77777777" w:rsidR="00020835" w:rsidRPr="004E58F1" w:rsidRDefault="00020835" w:rsidP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5D3A92" w:rsidRPr="00750C3E" w14:paraId="53229A5F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6D66675F" w14:textId="1DBC3232" w:rsidR="005D3A92" w:rsidRPr="004E58F1" w:rsidRDefault="005D3A92" w:rsidP="00FF5D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6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Potwierdzeni</w:t>
            </w:r>
            <w:r w:rsidR="00FF5DCB" w:rsidRPr="004E58F1">
              <w:rPr>
                <w:rFonts w:cstheme="minorHAnsi"/>
                <w:b/>
                <w:sz w:val="16"/>
                <w:szCs w:val="16"/>
              </w:rPr>
              <w:t>e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dochodu Beneficjenta, zadeklarowanego we wniosku o dofinansowanie 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C988B3F" w14:textId="77777777" w:rsidR="005D3A92" w:rsidRPr="00EE63B9" w:rsidRDefault="005D3A9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14:paraId="68F28B38" w14:textId="77777777" w:rsidTr="00572ADC">
        <w:tc>
          <w:tcPr>
            <w:tcW w:w="7650" w:type="dxa"/>
            <w:tcBorders>
              <w:bottom w:val="double" w:sz="4" w:space="0" w:color="auto"/>
            </w:tcBorders>
          </w:tcPr>
          <w:p w14:paraId="718907F9" w14:textId="57DE642E" w:rsidR="00052F03" w:rsidRPr="004E58F1" w:rsidRDefault="00052F03" w:rsidP="00052F03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D</w:t>
            </w:r>
            <w:r w:rsidRPr="004E58F1">
              <w:rPr>
                <w:rFonts w:cstheme="minorHAnsi"/>
                <w:i/>
                <w:sz w:val="16"/>
                <w:szCs w:val="16"/>
              </w:rPr>
              <w:t>otyczy dotacji z podstawowym poziomem dofinansowania)</w:t>
            </w:r>
          </w:p>
          <w:p w14:paraId="3103D704" w14:textId="54CF5A48" w:rsidR="004609E2" w:rsidRPr="00523D6D" w:rsidRDefault="00052F03" w:rsidP="00782EF4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 xml:space="preserve">Przedstawione przez Beneficjenta dokumenty </w:t>
            </w:r>
            <w:r w:rsidR="00851E92" w:rsidRPr="00EE63B9">
              <w:rPr>
                <w:rFonts w:cstheme="minorHAnsi"/>
                <w:sz w:val="16"/>
                <w:szCs w:val="16"/>
              </w:rPr>
              <w:t xml:space="preserve">dotyczące dochodu </w:t>
            </w:r>
            <w:r w:rsidRPr="00EE63B9">
              <w:rPr>
                <w:rFonts w:cstheme="minorHAnsi"/>
                <w:sz w:val="16"/>
                <w:szCs w:val="16"/>
              </w:rPr>
              <w:t>potwierdzają uprawnienie do dofinansowania ze względu na wysokość dochodu, wykazane we wniosku o dofinansowanie</w:t>
            </w:r>
            <w:r w:rsidR="00992365" w:rsidRPr="00903575">
              <w:rPr>
                <w:rFonts w:cstheme="minorHAnsi"/>
                <w:sz w:val="16"/>
                <w:szCs w:val="16"/>
              </w:rPr>
              <w:t>.</w:t>
            </w:r>
            <w:r w:rsidRPr="00026EA0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7B5C7C28" w14:textId="77777777"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26140437" w14:textId="77777777"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5256FC" w:rsidRPr="00750C3E" w14:paraId="0BEC3D63" w14:textId="77777777" w:rsidTr="00572ADC">
        <w:tc>
          <w:tcPr>
            <w:tcW w:w="9067" w:type="dxa"/>
            <w:gridSpan w:val="3"/>
            <w:tcBorders>
              <w:top w:val="double" w:sz="4" w:space="0" w:color="auto"/>
            </w:tcBorders>
          </w:tcPr>
          <w:p w14:paraId="3BD3C9FF" w14:textId="77777777" w:rsidR="005256FC" w:rsidRPr="004E58F1" w:rsidRDefault="005256FC" w:rsidP="005256FC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C.6:</w:t>
            </w:r>
          </w:p>
          <w:p w14:paraId="46F90FA2" w14:textId="77777777" w:rsidR="005256FC" w:rsidRPr="00EE63B9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5BD98514" w14:textId="77777777" w:rsidR="005256FC" w:rsidRPr="00903575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42D33831" w14:textId="77777777"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3C1F872B" w14:textId="77777777"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5BA8B51C" w14:textId="77777777" w:rsidR="005256FC" w:rsidRPr="003F0AA7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14:paraId="7238E669" w14:textId="77777777" w:rsidR="005256FC" w:rsidRPr="00A92E3D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0FBC088" w14:textId="77777777" w:rsidR="00914253" w:rsidRPr="004E58F1" w:rsidRDefault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825"/>
        <w:gridCol w:w="3825"/>
        <w:gridCol w:w="709"/>
        <w:gridCol w:w="708"/>
      </w:tblGrid>
      <w:tr w:rsidR="004609E2" w:rsidRPr="00750C3E" w14:paraId="49ADF164" w14:textId="77777777" w:rsidTr="00675FC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14:paraId="5515D269" w14:textId="77777777" w:rsidR="004609E2" w:rsidRPr="00EE63B9" w:rsidRDefault="004609E2" w:rsidP="00C12E6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C12E6B" w:rsidRPr="00EE63B9">
              <w:rPr>
                <w:rFonts w:cstheme="minorHAnsi"/>
                <w:b/>
                <w:sz w:val="16"/>
                <w:szCs w:val="16"/>
              </w:rPr>
              <w:t>7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Dowody księgowe 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4135D80B" w14:textId="77777777" w:rsidR="004609E2" w:rsidRPr="00903575" w:rsidRDefault="004609E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14:paraId="01CA64AE" w14:textId="77777777" w:rsidTr="00675FCB">
        <w:tc>
          <w:tcPr>
            <w:tcW w:w="7650" w:type="dxa"/>
            <w:gridSpan w:val="2"/>
          </w:tcPr>
          <w:p w14:paraId="3112698A" w14:textId="6DDC03A7" w:rsidR="004609E2" w:rsidRPr="00EE63B9" w:rsidRDefault="004609E2" w:rsidP="002E1109">
            <w:pPr>
              <w:pStyle w:val="Akapitzlist"/>
              <w:numPr>
                <w:ilvl w:val="0"/>
                <w:numId w:val="1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Beneficjent posiada i przedstawił w trakcie wizytacji </w:t>
            </w:r>
            <w:r w:rsidR="004C7ED2" w:rsidRPr="004E58F1">
              <w:rPr>
                <w:rFonts w:cstheme="minorHAnsi"/>
                <w:sz w:val="16"/>
                <w:szCs w:val="16"/>
              </w:rPr>
              <w:t xml:space="preserve">oryginały </w:t>
            </w:r>
            <w:r w:rsidRPr="004E58F1">
              <w:rPr>
                <w:rFonts w:cstheme="minorHAnsi"/>
                <w:sz w:val="16"/>
                <w:szCs w:val="16"/>
              </w:rPr>
              <w:t>wszystki</w:t>
            </w:r>
            <w:r w:rsidR="004C7ED2" w:rsidRPr="004E58F1">
              <w:rPr>
                <w:rFonts w:cstheme="minorHAnsi"/>
                <w:sz w:val="16"/>
                <w:szCs w:val="16"/>
              </w:rPr>
              <w:t>ch</w:t>
            </w:r>
            <w:r w:rsidRPr="004E58F1">
              <w:rPr>
                <w:rFonts w:cstheme="minorHAnsi"/>
                <w:sz w:val="16"/>
                <w:szCs w:val="16"/>
              </w:rPr>
              <w:t xml:space="preserve"> dowod</w:t>
            </w:r>
            <w:r w:rsidR="004C7ED2" w:rsidRPr="004E58F1">
              <w:rPr>
                <w:rFonts w:cstheme="minorHAnsi"/>
                <w:sz w:val="16"/>
                <w:szCs w:val="16"/>
              </w:rPr>
              <w:t>ów</w:t>
            </w:r>
            <w:r w:rsidRPr="004E58F1">
              <w:rPr>
                <w:rFonts w:cstheme="minorHAnsi"/>
                <w:sz w:val="16"/>
                <w:szCs w:val="16"/>
              </w:rPr>
              <w:t xml:space="preserve"> księgow</w:t>
            </w:r>
            <w:r w:rsidR="004C7ED2" w:rsidRPr="004E58F1">
              <w:rPr>
                <w:rFonts w:cstheme="minorHAnsi"/>
                <w:sz w:val="16"/>
                <w:szCs w:val="16"/>
              </w:rPr>
              <w:t>ych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5B41FB" w:rsidRPr="004E58F1">
              <w:rPr>
                <w:rFonts w:cstheme="minorHAnsi"/>
                <w:sz w:val="16"/>
                <w:szCs w:val="16"/>
              </w:rPr>
              <w:t>wykazan</w:t>
            </w:r>
            <w:r w:rsidR="004C7ED2" w:rsidRPr="004E58F1">
              <w:rPr>
                <w:rFonts w:cstheme="minorHAnsi"/>
                <w:sz w:val="16"/>
                <w:szCs w:val="16"/>
              </w:rPr>
              <w:t>ych</w:t>
            </w:r>
            <w:r w:rsidR="005B41FB" w:rsidRPr="004E58F1">
              <w:rPr>
                <w:rFonts w:cstheme="minorHAnsi"/>
                <w:sz w:val="16"/>
                <w:szCs w:val="16"/>
              </w:rPr>
              <w:t xml:space="preserve"> we wnioskach o płatność i są one zgodne z</w:t>
            </w:r>
            <w:r w:rsidR="005B41FB" w:rsidRPr="00EE63B9">
              <w:rPr>
                <w:rFonts w:cstheme="minorHAnsi"/>
                <w:sz w:val="16"/>
                <w:szCs w:val="16"/>
              </w:rPr>
              <w:t xml:space="preserve"> kopiami</w:t>
            </w:r>
            <w:r w:rsidR="002E1109" w:rsidRPr="00EE63B9">
              <w:rPr>
                <w:rFonts w:cstheme="minorHAnsi"/>
                <w:sz w:val="16"/>
                <w:szCs w:val="16"/>
              </w:rPr>
              <w:t xml:space="preserve"> załączonymi do tych wniosków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  <w:r w:rsidRPr="00EE63B9">
              <w:rPr>
                <w:rFonts w:cstheme="minorHAnsi"/>
                <w:sz w:val="16"/>
                <w:szCs w:val="16"/>
              </w:rPr>
              <w:t xml:space="preserve">   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2A678F4D" w14:textId="77777777" w:rsidR="004609E2" w:rsidRPr="00026EA0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61F15157" w14:textId="77777777" w:rsidR="004609E2" w:rsidRPr="00824072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CF3ECF" w:rsidRPr="00750C3E" w14:paraId="06C97C27" w14:textId="77777777" w:rsidTr="005C2B59">
        <w:tc>
          <w:tcPr>
            <w:tcW w:w="3825" w:type="dxa"/>
            <w:tcBorders>
              <w:bottom w:val="double" w:sz="4" w:space="0" w:color="auto"/>
            </w:tcBorders>
          </w:tcPr>
          <w:p w14:paraId="4C85142B" w14:textId="0673ACD2" w:rsidR="00DC054C" w:rsidRPr="004E58F1" w:rsidRDefault="00CF3ECF" w:rsidP="002628A7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>C.</w:t>
            </w:r>
            <w:r w:rsidR="00C12E6B" w:rsidRPr="004E58F1">
              <w:rPr>
                <w:rFonts w:cstheme="minorHAnsi"/>
                <w:i/>
                <w:sz w:val="16"/>
                <w:szCs w:val="16"/>
              </w:rPr>
              <w:t>7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 xml:space="preserve">.1) 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wybrano NIE) </w:t>
            </w:r>
          </w:p>
          <w:p w14:paraId="28638EDD" w14:textId="1EB998DB" w:rsidR="00CF3ECF" w:rsidRPr="00EE63B9" w:rsidRDefault="002E553A" w:rsidP="002E553A">
            <w:pPr>
              <w:pStyle w:val="Akapitzlist"/>
              <w:numPr>
                <w:ilvl w:val="0"/>
                <w:numId w:val="1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CF3ECF" w:rsidRPr="004E58F1">
              <w:rPr>
                <w:rFonts w:cstheme="minorHAnsi"/>
                <w:sz w:val="16"/>
                <w:szCs w:val="16"/>
              </w:rPr>
              <w:t>ależy podać informację o zakwestionowanych dowodach księgowych (np. rodzaj numer dokumentu, powód zakwestionowania)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shd w:val="clear" w:color="auto" w:fill="E2EFD9" w:themeFill="accent6" w:themeFillTint="33"/>
          </w:tcPr>
          <w:p w14:paraId="0E6C8B94" w14:textId="77777777" w:rsidR="009D6D3E" w:rsidRPr="00903575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753377B1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5283B3B7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14:paraId="21925B68" w14:textId="77777777"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38E38538" w14:textId="77777777" w:rsidTr="00572ADC">
        <w:tc>
          <w:tcPr>
            <w:tcW w:w="9067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14:paraId="7AAC8FB3" w14:textId="77777777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Dodatkowe uwagi do sekcji C.7:</w:t>
            </w:r>
          </w:p>
          <w:p w14:paraId="4911B452" w14:textId="77777777" w:rsidR="009D6D3E" w:rsidRPr="00EE63B9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73F9604" w14:textId="77777777" w:rsidR="009D6D3E" w:rsidRPr="00903575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6D6AE454" w14:textId="77777777"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38C6524B" w14:textId="77777777"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462D58FC" w14:textId="77777777" w:rsidR="009D6D3E" w:rsidRPr="003F0AA7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54BB84D3" w14:textId="77777777" w:rsidR="009D6D3E" w:rsidRPr="00A92E3D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B7A84C5" w14:textId="77777777" w:rsidR="009D6D3E" w:rsidRPr="004E58F1" w:rsidRDefault="009D6D3E" w:rsidP="009D6D3E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940"/>
        <w:gridCol w:w="568"/>
        <w:gridCol w:w="141"/>
        <w:gridCol w:w="568"/>
        <w:gridCol w:w="141"/>
        <w:gridCol w:w="709"/>
      </w:tblGrid>
      <w:tr w:rsidR="009D6D3E" w:rsidRPr="00750C3E" w14:paraId="3CBC337C" w14:textId="77777777" w:rsidTr="00ED0C75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764441B8" w14:textId="77777777" w:rsidR="009D6D3E" w:rsidRPr="00EE63B9" w:rsidRDefault="009D6D3E" w:rsidP="00572ADC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 xml:space="preserve">C.8 Data zakończenia przedsięwzięcia  </w:t>
            </w: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339A2CFA" w14:textId="77777777" w:rsidR="009D6D3E" w:rsidRPr="00903575" w:rsidRDefault="009D6D3E" w:rsidP="00ED0C7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D6D3E" w:rsidRPr="00750C3E" w14:paraId="5DA138E5" w14:textId="77777777" w:rsidTr="00572ADC">
        <w:tc>
          <w:tcPr>
            <w:tcW w:w="6941" w:type="dxa"/>
            <w:tcBorders>
              <w:bottom w:val="double" w:sz="4" w:space="0" w:color="auto"/>
            </w:tcBorders>
          </w:tcPr>
          <w:p w14:paraId="1B0FEC86" w14:textId="61184A13" w:rsidR="009D6D3E" w:rsidRPr="00F567B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ymagane, jeśli data zakończenia przedsięwzięcia wynika z zakończenia prac dokonywanych siłami własnymi – potwierdzane podczas wizytacji końcowe</w:t>
            </w:r>
            <w:r w:rsidR="00F567B5">
              <w:rPr>
                <w:rFonts w:cstheme="minorHAnsi"/>
                <w:i/>
                <w:sz w:val="16"/>
                <w:szCs w:val="16"/>
              </w:rPr>
              <w:t>j</w:t>
            </w:r>
            <w:r w:rsidRPr="00F567B5">
              <w:rPr>
                <w:rFonts w:cstheme="minorHAnsi"/>
                <w:i/>
                <w:sz w:val="16"/>
                <w:szCs w:val="16"/>
              </w:rPr>
              <w:t xml:space="preserve"> lub z dokumentów innych niż do</w:t>
            </w:r>
            <w:r w:rsidR="00210533" w:rsidRPr="00F567B5">
              <w:rPr>
                <w:rFonts w:cstheme="minorHAnsi"/>
                <w:i/>
                <w:sz w:val="16"/>
                <w:szCs w:val="16"/>
              </w:rPr>
              <w:t>kumenty zakupu</w:t>
            </w:r>
            <w:r w:rsidRPr="00F567B5">
              <w:rPr>
                <w:rFonts w:cstheme="minorHAnsi"/>
                <w:i/>
                <w:sz w:val="16"/>
                <w:szCs w:val="16"/>
              </w:rPr>
              <w:t>)</w:t>
            </w:r>
          </w:p>
          <w:p w14:paraId="4CF1874D" w14:textId="165D3ADC" w:rsidR="009D6D3E" w:rsidRPr="00750C3E" w:rsidRDefault="009D6D3E" w:rsidP="00ED0C75">
            <w:pPr>
              <w:pStyle w:val="Akapitzlist"/>
              <w:numPr>
                <w:ilvl w:val="0"/>
                <w:numId w:val="1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Data zakończenia przedsięwzięcia</w:t>
            </w:r>
            <w:r w:rsidRPr="00750C3E">
              <w:rPr>
                <w:rStyle w:val="Odwoanieprzypisudolnego"/>
                <w:rFonts w:cstheme="minorHAnsi"/>
                <w:sz w:val="16"/>
                <w:szCs w:val="16"/>
              </w:rPr>
              <w:footnoteReference w:id="3"/>
            </w:r>
            <w:r w:rsidR="00992365" w:rsidRPr="00750C3E">
              <w:rPr>
                <w:rFonts w:cstheme="minorHAnsi"/>
                <w:sz w:val="16"/>
                <w:szCs w:val="16"/>
              </w:rPr>
              <w:t>.</w:t>
            </w:r>
            <w:r w:rsidRPr="00750C3E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8E07EC5" w14:textId="77777777" w:rsidR="009D6D3E" w:rsidRPr="00F567B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14:paraId="076C37B1" w14:textId="77777777" w:rsidR="009D6D3E" w:rsidRPr="004E58F1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9D6D3E" w:rsidRPr="00750C3E" w14:paraId="52ABCC50" w14:textId="77777777" w:rsidTr="009146A0">
        <w:tc>
          <w:tcPr>
            <w:tcW w:w="9067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0D10A0DB" w14:textId="77777777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C.8:</w:t>
            </w:r>
          </w:p>
          <w:p w14:paraId="51F7A81B" w14:textId="77777777"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4F8F6A4" w14:textId="77777777"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E1ABB74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7D7D8031" w14:textId="77777777" w:rsidR="009D6D3E" w:rsidRPr="00A92E3D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F39F2" w:rsidRPr="00750C3E" w14:paraId="618ED45E" w14:textId="77777777" w:rsidTr="008F39F2">
        <w:tc>
          <w:tcPr>
            <w:tcW w:w="9067" w:type="dxa"/>
            <w:gridSpan w:val="6"/>
            <w:tcBorders>
              <w:top w:val="double" w:sz="4" w:space="0" w:color="auto"/>
              <w:left w:val="nil"/>
              <w:right w:val="nil"/>
            </w:tcBorders>
          </w:tcPr>
          <w:p w14:paraId="085C4B40" w14:textId="77777777" w:rsidR="008F39F2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14:paraId="2C01F132" w14:textId="14E3F5E0" w:rsidR="008F39F2" w:rsidRPr="004E58F1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54712127" w14:textId="77777777" w:rsidTr="009862D6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14:paraId="18133B97" w14:textId="77777777" w:rsidR="009D6D3E" w:rsidRPr="00EE63B9" w:rsidRDefault="009D6D3E" w:rsidP="00572ADC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C.9 Dotyczy prowadzenia w budynku/ lokalu mieszkalnym objętym przedsięwzięciem działalności gospodarczej</w:t>
            </w: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34E1C5E1" w14:textId="77777777" w:rsidR="009D6D3E" w:rsidRPr="00903575" w:rsidRDefault="009D6D3E" w:rsidP="00ED0C7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862D6" w:rsidRPr="00750C3E" w14:paraId="142B1985" w14:textId="77777777" w:rsidTr="009862D6">
        <w:tc>
          <w:tcPr>
            <w:tcW w:w="7650" w:type="dxa"/>
            <w:gridSpan w:val="3"/>
          </w:tcPr>
          <w:p w14:paraId="1311BBE6" w14:textId="771ECD5F" w:rsidR="009D6D3E" w:rsidRPr="00DB246A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Nie stwierdzono, aby </w:t>
            </w:r>
            <w:r w:rsidR="00EB5FF6" w:rsidRPr="004E58F1">
              <w:rPr>
                <w:rFonts w:cstheme="minorHAnsi"/>
                <w:sz w:val="16"/>
                <w:szCs w:val="16"/>
              </w:rPr>
              <w:t>faktyczny</w:t>
            </w:r>
            <w:r w:rsidR="009D6D3E" w:rsidRPr="004E58F1">
              <w:rPr>
                <w:rFonts w:cstheme="minorHAnsi"/>
                <w:sz w:val="16"/>
                <w:szCs w:val="16"/>
              </w:rPr>
              <w:t xml:space="preserve"> % powierzchni całkowitej </w:t>
            </w:r>
            <w:r w:rsidR="002E1109" w:rsidRPr="004E58F1">
              <w:rPr>
                <w:rFonts w:cstheme="minorHAnsi"/>
                <w:sz w:val="16"/>
                <w:szCs w:val="16"/>
              </w:rPr>
              <w:t xml:space="preserve">budynku/lokalu </w:t>
            </w:r>
            <w:r w:rsidR="000B1003" w:rsidRPr="004E58F1">
              <w:rPr>
                <w:rFonts w:cstheme="minorHAnsi"/>
                <w:sz w:val="16"/>
                <w:szCs w:val="16"/>
              </w:rPr>
              <w:t xml:space="preserve">mieszkalnego </w:t>
            </w:r>
            <w:r w:rsidR="009D6D3E" w:rsidRPr="004E58F1">
              <w:rPr>
                <w:rFonts w:cstheme="minorHAnsi"/>
                <w:sz w:val="16"/>
                <w:szCs w:val="16"/>
              </w:rPr>
              <w:t xml:space="preserve">wykorzystywanej na prowadzenie działalności gospodarczej 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był inny niż </w:t>
            </w:r>
            <w:r w:rsidR="009D6D3E" w:rsidRPr="00EE63B9">
              <w:rPr>
                <w:rFonts w:cstheme="minorHAnsi"/>
                <w:sz w:val="16"/>
                <w:szCs w:val="16"/>
              </w:rPr>
              <w:t>zadeklarowan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y 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w umowie o dofinansowanie</w:t>
            </w:r>
            <w:r w:rsidR="00EB5FF6" w:rsidRPr="00AB0ACF">
              <w:rPr>
                <w:rFonts w:cstheme="minorHAnsi"/>
                <w:sz w:val="16"/>
                <w:szCs w:val="16"/>
              </w:rPr>
              <w:t xml:space="preserve"> (w przypadku </w:t>
            </w:r>
            <w:r w:rsidR="00A24A6F" w:rsidRPr="00AB0ACF">
              <w:rPr>
                <w:rFonts w:cstheme="minorHAnsi"/>
                <w:sz w:val="16"/>
                <w:szCs w:val="16"/>
              </w:rPr>
              <w:t>stwie</w:t>
            </w:r>
            <w:r w:rsidR="00A24A6F" w:rsidRPr="006D0003">
              <w:rPr>
                <w:rFonts w:cstheme="minorHAnsi"/>
                <w:sz w:val="16"/>
                <w:szCs w:val="16"/>
              </w:rPr>
              <w:t xml:space="preserve">rdzenia </w:t>
            </w:r>
            <w:r w:rsidR="00EB5FF6" w:rsidRPr="00DB246A">
              <w:rPr>
                <w:rFonts w:cstheme="minorHAnsi"/>
                <w:sz w:val="16"/>
                <w:szCs w:val="16"/>
              </w:rPr>
              <w:t>rozbieżności należy zaznaczyć NIE)</w:t>
            </w:r>
            <w:r w:rsidRPr="00DB246A">
              <w:rPr>
                <w:rFonts w:cstheme="minorHAnsi"/>
                <w:sz w:val="16"/>
                <w:szCs w:val="16"/>
              </w:rPr>
              <w:t>.</w:t>
            </w:r>
            <w:r w:rsidR="009D6D3E" w:rsidRPr="00DB246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2A621B28" w14:textId="4DA8C739"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10B894A4" w14:textId="2E2E0883" w:rsidR="009D6D3E" w:rsidRPr="00824072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14:paraId="20ED5559" w14:textId="77777777" w:rsidTr="009862D6">
        <w:tc>
          <w:tcPr>
            <w:tcW w:w="7650" w:type="dxa"/>
            <w:gridSpan w:val="3"/>
            <w:tcBorders>
              <w:bottom w:val="double" w:sz="4" w:space="0" w:color="auto"/>
            </w:tcBorders>
          </w:tcPr>
          <w:p w14:paraId="547EB0CC" w14:textId="73B9AB72" w:rsidR="009D6D3E" w:rsidRPr="004E58F1" w:rsidRDefault="009D6D3E" w:rsidP="00ED0C75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,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jeśli w wierszu C.9.1) wybrano NIE)</w:t>
            </w:r>
          </w:p>
          <w:p w14:paraId="1B5165C4" w14:textId="34F33105" w:rsidR="009D6D3E" w:rsidRPr="00EE63B9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9D6D3E" w:rsidRPr="004E58F1">
              <w:rPr>
                <w:rFonts w:cstheme="minorHAnsi"/>
                <w:sz w:val="16"/>
                <w:szCs w:val="16"/>
              </w:rPr>
              <w:t>zeczywisty, stwierdzony podczas wizytacji % powierzchni całkowitej wykorzystywanej na prowadzenie działalności gospodarczej</w:t>
            </w:r>
            <w:r w:rsidRPr="00EE63B9">
              <w:rPr>
                <w:rFonts w:cstheme="minorHAnsi"/>
                <w:sz w:val="16"/>
                <w:szCs w:val="16"/>
              </w:rPr>
              <w:t>.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3"/>
            <w:shd w:val="clear" w:color="auto" w:fill="E2EFD9" w:themeFill="accent6" w:themeFillTint="33"/>
          </w:tcPr>
          <w:p w14:paraId="1CB9DA03" w14:textId="77777777"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14:paraId="2E618F2F" w14:textId="77777777" w:rsidTr="009862D6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14:paraId="4BEFE9E9" w14:textId="77777777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lastRenderedPageBreak/>
              <w:t>Uwagi do sekcji C.9:</w:t>
            </w:r>
          </w:p>
          <w:p w14:paraId="4DED5A6C" w14:textId="77777777"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5B2C5B7" w14:textId="77777777"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1DCF37C4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319B249C" w14:textId="77777777"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7D841D0" w14:textId="77777777" w:rsidR="009D6D3E" w:rsidRPr="003F0AA7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04A02" w:rsidRPr="00750C3E" w14:paraId="40710E24" w14:textId="77777777" w:rsidTr="009146A0"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5BF9A" w14:textId="798670B0" w:rsidR="00104A02" w:rsidRPr="00EE63B9" w:rsidRDefault="00104A02" w:rsidP="00B34072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448FD" w14:textId="77777777" w:rsidR="00104A02" w:rsidRPr="00903575" w:rsidRDefault="00104A02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04A02" w:rsidRPr="00750C3E" w14:paraId="2398C424" w14:textId="77777777" w:rsidTr="00720846">
        <w:tc>
          <w:tcPr>
            <w:tcW w:w="7650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371E8364" w14:textId="54A8B340" w:rsidR="00104A02" w:rsidRDefault="00104A02" w:rsidP="00720846">
            <w:pPr>
              <w:ind w:left="171" w:hanging="171"/>
              <w:jc w:val="both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C.10 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Dotyczy </w:t>
            </w:r>
            <w:r>
              <w:rPr>
                <w:rFonts w:cstheme="minorHAnsi"/>
                <w:b/>
                <w:sz w:val="16"/>
                <w:szCs w:val="16"/>
              </w:rPr>
              <w:t xml:space="preserve">przedsięwzięcia zrealizowanego zgodnie z umową o dofinansowanie </w:t>
            </w:r>
            <w:r w:rsidR="006200F7">
              <w:rPr>
                <w:rFonts w:cstheme="minorHAnsi"/>
                <w:b/>
                <w:sz w:val="16"/>
                <w:szCs w:val="16"/>
              </w:rPr>
              <w:t xml:space="preserve">w formie dotacji na częściową </w:t>
            </w:r>
            <w:r w:rsidR="008F7910">
              <w:rPr>
                <w:rFonts w:cstheme="minorHAnsi"/>
                <w:b/>
                <w:sz w:val="16"/>
                <w:szCs w:val="16"/>
              </w:rPr>
              <w:t>spłatę kapitału kredytu</w:t>
            </w:r>
          </w:p>
          <w:p w14:paraId="02E0CBE5" w14:textId="1BA4D57C" w:rsidR="008F7910" w:rsidRPr="00EE63B9" w:rsidRDefault="008F7910" w:rsidP="0072084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14:paraId="04FAC65E" w14:textId="77777777" w:rsidR="00104A02" w:rsidRPr="00903575" w:rsidRDefault="00104A02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8F7910" w:rsidRPr="00750C3E" w14:paraId="0E798035" w14:textId="77777777" w:rsidTr="00B34072">
        <w:tc>
          <w:tcPr>
            <w:tcW w:w="6940" w:type="dxa"/>
          </w:tcPr>
          <w:p w14:paraId="1FCA0CF5" w14:textId="31686F23" w:rsidR="008F7910" w:rsidRPr="00720846" w:rsidRDefault="006200F7" w:rsidP="00720846">
            <w:pPr>
              <w:jc w:val="both"/>
              <w:rPr>
                <w:rFonts w:cstheme="minorHAnsi"/>
                <w:sz w:val="16"/>
                <w:szCs w:val="16"/>
              </w:rPr>
            </w:pPr>
            <w:r w:rsidRPr="00720846">
              <w:rPr>
                <w:rFonts w:cstheme="minorHAnsi"/>
                <w:sz w:val="16"/>
                <w:szCs w:val="16"/>
              </w:rPr>
              <w:t>Czy przedsięwzięcie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, które zostało zrealizowane w ramach dofinansowania zgodnie z umową dotacji jest zgodne z </w:t>
            </w:r>
            <w:r w:rsidRPr="00720846">
              <w:rPr>
                <w:rFonts w:cstheme="minorHAnsi"/>
                <w:sz w:val="16"/>
                <w:szCs w:val="16"/>
              </w:rPr>
              <w:t>umową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 kredytu (w przypadku stwierdzenia rozbieżności należy zaznaczyć NIE).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14:paraId="255FD6D1" w14:textId="77777777" w:rsidR="008F7910" w:rsidRPr="00026EA0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14:paraId="68C0D229" w14:textId="77777777"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14:paraId="484B5E9D" w14:textId="77777777"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04A02" w:rsidRPr="00750C3E" w14:paraId="5614E1A7" w14:textId="77777777" w:rsidTr="00B34072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14:paraId="2D2CEDF1" w14:textId="2DE9A7CB" w:rsidR="00104A02" w:rsidRPr="004E58F1" w:rsidRDefault="008F7910" w:rsidP="00B34072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Uwagi do sekcji C.10</w:t>
            </w:r>
            <w:r w:rsidR="00104A02"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2FB10E4B" w14:textId="77777777" w:rsidR="00104A02" w:rsidRPr="00EE63B9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367E219F" w14:textId="77777777" w:rsidR="00104A02" w:rsidRPr="00903575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1FDCAA74" w14:textId="77777777"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291A4047" w14:textId="77777777"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14:paraId="6F20BD8E" w14:textId="77777777" w:rsidR="00104A02" w:rsidRPr="003F0AA7" w:rsidRDefault="00104A02" w:rsidP="00B3407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01702BD" w14:textId="5854F3AF" w:rsidR="00675FCB" w:rsidRPr="00131365" w:rsidRDefault="00241B33" w:rsidP="009146A0">
      <w:pPr>
        <w:spacing w:before="240"/>
        <w:rPr>
          <w:rFonts w:cstheme="minorHAnsi"/>
          <w:b/>
          <w:sz w:val="20"/>
          <w:szCs w:val="20"/>
        </w:rPr>
      </w:pPr>
      <w:r w:rsidRPr="00903575">
        <w:rPr>
          <w:rFonts w:cstheme="minorHAnsi"/>
          <w:b/>
        </w:rPr>
        <w:t>D</w:t>
      </w:r>
      <w:r w:rsidR="00586D68" w:rsidRPr="00903575">
        <w:rPr>
          <w:rFonts w:cstheme="minorHAnsi"/>
          <w:b/>
        </w:rPr>
        <w:t xml:space="preserve">. </w:t>
      </w:r>
      <w:r w:rsidR="00675FCB" w:rsidRPr="00026EA0">
        <w:rPr>
          <w:rFonts w:cstheme="minorHAnsi"/>
          <w:b/>
        </w:rPr>
        <w:t>USTALENIA Z KONTROLI</w:t>
      </w:r>
      <w:r w:rsidR="00F5250A" w:rsidRPr="00026EA0">
        <w:rPr>
          <w:rFonts w:cstheme="minorHAnsi"/>
          <w:b/>
        </w:rPr>
        <w:t xml:space="preserve"> TRWAŁOŚCI</w:t>
      </w:r>
      <w:r w:rsidR="00540005" w:rsidRPr="00523D6D">
        <w:rPr>
          <w:rFonts w:cstheme="minorHAnsi"/>
          <w:b/>
        </w:rPr>
        <w:t xml:space="preserve"> </w:t>
      </w:r>
      <w:r w:rsidR="00D223E1" w:rsidRPr="00131365">
        <w:rPr>
          <w:rFonts w:cstheme="minorHAnsi"/>
          <w:b/>
        </w:rPr>
        <w:tab/>
      </w:r>
      <w:r w:rsidR="00D223E1" w:rsidRPr="00131365">
        <w:rPr>
          <w:rFonts w:cstheme="minorHAnsi"/>
          <w:b/>
        </w:rPr>
        <w:tab/>
      </w:r>
    </w:p>
    <w:p w14:paraId="0DD0C3D0" w14:textId="77777777" w:rsidR="00B86F2B" w:rsidRPr="00131365" w:rsidRDefault="00B86F2B" w:rsidP="00B86F2B">
      <w:pPr>
        <w:rPr>
          <w:rFonts w:cstheme="minorHAnsi"/>
          <w:sz w:val="16"/>
          <w:szCs w:val="16"/>
        </w:rPr>
      </w:pPr>
      <w:r w:rsidRPr="00131365">
        <w:rPr>
          <w:rFonts w:cstheme="minorHAnsi"/>
          <w:b/>
          <w:sz w:val="16"/>
          <w:szCs w:val="16"/>
        </w:rPr>
        <w:t xml:space="preserve">Sekcję należy wypełnić dla: kontroli trwałości.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650"/>
        <w:gridCol w:w="709"/>
        <w:gridCol w:w="708"/>
      </w:tblGrid>
      <w:tr w:rsidR="00675FCB" w:rsidRPr="00750C3E" w14:paraId="0958A41D" w14:textId="77777777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14:paraId="712C91A6" w14:textId="77777777" w:rsidR="00675FCB" w:rsidRPr="00131365" w:rsidRDefault="00ED0323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Warunki sprawdzane w okresie trwałości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55DC8EA1" w14:textId="77777777" w:rsidR="00675FCB" w:rsidRPr="00131365" w:rsidRDefault="00675FCB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BA6C82" w:rsidRPr="00750C3E" w14:paraId="4E1208B1" w14:textId="77777777" w:rsidTr="00BA6C82">
        <w:tc>
          <w:tcPr>
            <w:tcW w:w="7650" w:type="dxa"/>
          </w:tcPr>
          <w:p w14:paraId="289C960C" w14:textId="70AC695A" w:rsidR="00BA6C82" w:rsidRPr="004E58F1" w:rsidRDefault="00BA6C82" w:rsidP="00782EF4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Budynek/lokal mieszkalny nie zmienił przeznaczenia z mieszkalnego na inny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1A3515F7" w14:textId="77777777" w:rsidR="00BA6C82" w:rsidRPr="00EE63B9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19862C6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14:paraId="699AAD26" w14:textId="77777777" w:rsidTr="00BA6C82">
        <w:tc>
          <w:tcPr>
            <w:tcW w:w="7650" w:type="dxa"/>
          </w:tcPr>
          <w:p w14:paraId="24E44213" w14:textId="2E8CD312" w:rsidR="00BA6C82" w:rsidRPr="00EE63B9" w:rsidRDefault="008A0159" w:rsidP="002E553A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>szystkie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urządzenia, instalacje, okna, drzwi/bramy garażowe, materiały dociepleniowe, </w:t>
            </w:r>
            <w:r w:rsidRPr="004E58F1">
              <w:rPr>
                <w:rFonts w:cstheme="minorHAnsi"/>
                <w:sz w:val="16"/>
                <w:szCs w:val="16"/>
              </w:rPr>
              <w:t>zakupione i zainstalowane w trakcie realizacji przedsięwzięcia</w:t>
            </w:r>
            <w:r w:rsidR="00BA6C82" w:rsidRPr="004E58F1">
              <w:rPr>
                <w:rFonts w:cstheme="minorHAnsi"/>
                <w:sz w:val="16"/>
                <w:szCs w:val="16"/>
              </w:rPr>
              <w:t>, pozostają w miejscu ich zamontowania (nie zostały zdemontowane)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14:paraId="63C794B0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AA01035" w14:textId="77777777"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14:paraId="786414F5" w14:textId="77777777" w:rsidTr="00572ADC">
        <w:tc>
          <w:tcPr>
            <w:tcW w:w="7650" w:type="dxa"/>
            <w:tcBorders>
              <w:bottom w:val="double" w:sz="4" w:space="0" w:color="auto"/>
            </w:tcBorders>
          </w:tcPr>
          <w:p w14:paraId="6DF17A38" w14:textId="529FD92F" w:rsidR="00BA6C82" w:rsidRPr="00AB0ACF" w:rsidRDefault="002E553A" w:rsidP="00131365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szystkie zainstalowane w budynku źródła ciepła spełniają warunki Programu i wymagania techniczne, określone w Załączniku nr 2 </w:t>
            </w:r>
            <w:r w:rsidR="00A24A6F" w:rsidRPr="004E58F1">
              <w:rPr>
                <w:rFonts w:cstheme="minorHAnsi"/>
                <w:sz w:val="16"/>
                <w:szCs w:val="16"/>
              </w:rPr>
              <w:t>albo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do Programu Priorytetowego Czyste Powietrze, w wersji </w:t>
            </w:r>
            <w:r w:rsidR="004F6AE6" w:rsidRPr="004E58F1">
              <w:rPr>
                <w:rFonts w:cstheme="minorHAnsi"/>
                <w:sz w:val="16"/>
                <w:szCs w:val="16"/>
              </w:rPr>
              <w:t>mającej zastosowanie do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zawart</w:t>
            </w:r>
            <w:r w:rsidR="004F6AE6" w:rsidRPr="004E58F1">
              <w:rPr>
                <w:rFonts w:cstheme="minorHAnsi"/>
                <w:sz w:val="16"/>
                <w:szCs w:val="16"/>
              </w:rPr>
              <w:t>ej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umow</w:t>
            </w:r>
            <w:r w:rsidR="004F6AE6" w:rsidRPr="00EE63B9">
              <w:rPr>
                <w:rFonts w:cstheme="minorHAnsi"/>
                <w:sz w:val="16"/>
                <w:szCs w:val="16"/>
              </w:rPr>
              <w:t>y</w:t>
            </w:r>
            <w:r w:rsidR="00BA6C82" w:rsidRPr="00EE63B9">
              <w:rPr>
                <w:rFonts w:cstheme="minorHAnsi"/>
                <w:sz w:val="16"/>
                <w:szCs w:val="16"/>
              </w:rPr>
              <w:t xml:space="preserve"> </w:t>
            </w:r>
            <w:r w:rsidR="000B1003" w:rsidRPr="00EE63B9">
              <w:rPr>
                <w:rFonts w:cstheme="minorHAnsi"/>
                <w:sz w:val="16"/>
                <w:szCs w:val="16"/>
              </w:rPr>
              <w:t>o dofinansowanie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63EABA5E" w14:textId="77777777"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3EFC8416" w14:textId="77777777"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14:paraId="7F7D2BB3" w14:textId="77777777" w:rsidTr="00572ADC">
        <w:tc>
          <w:tcPr>
            <w:tcW w:w="9067" w:type="dxa"/>
            <w:gridSpan w:val="3"/>
            <w:tcBorders>
              <w:top w:val="double" w:sz="4" w:space="0" w:color="auto"/>
            </w:tcBorders>
          </w:tcPr>
          <w:p w14:paraId="3284FA75" w14:textId="4E155CBC"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Uwagi do sekcji </w:t>
            </w:r>
            <w:r w:rsidR="00241B33" w:rsidRPr="004E58F1">
              <w:rPr>
                <w:rFonts w:cstheme="minorHAnsi"/>
                <w:sz w:val="16"/>
                <w:szCs w:val="16"/>
              </w:rPr>
              <w:t>D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14:paraId="3289334C" w14:textId="77777777" w:rsidR="009D6D3E" w:rsidRPr="00EE63B9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5481A773" w14:textId="77777777" w:rsidR="009D6D3E" w:rsidRPr="00903575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309BAB60" w14:textId="77777777"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5F0A61C8" w14:textId="77777777"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14:paraId="2C5622AE" w14:textId="77777777" w:rsidR="009D6D3E" w:rsidRPr="003F0AA7" w:rsidRDefault="009D6D3E" w:rsidP="00ED032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75F3F510" w14:textId="3747CB5D" w:rsidR="00D223E1" w:rsidRPr="00824072" w:rsidRDefault="00572ADC" w:rsidP="009146A0">
      <w:pPr>
        <w:spacing w:before="240"/>
        <w:rPr>
          <w:rFonts w:cstheme="minorHAnsi"/>
          <w:b/>
          <w:sz w:val="20"/>
          <w:szCs w:val="20"/>
        </w:rPr>
      </w:pPr>
      <w:r w:rsidRPr="00824072">
        <w:rPr>
          <w:rFonts w:cstheme="minorHAnsi"/>
          <w:b/>
        </w:rPr>
        <w:t>E</w:t>
      </w:r>
      <w:r w:rsidR="00D223E1" w:rsidRPr="00824072">
        <w:rPr>
          <w:rFonts w:cstheme="minorHAnsi"/>
          <w:b/>
        </w:rPr>
        <w:t xml:space="preserve">. </w:t>
      </w:r>
      <w:r w:rsidR="00273700" w:rsidRPr="00824072">
        <w:rPr>
          <w:rFonts w:cstheme="minorHAnsi"/>
          <w:b/>
        </w:rPr>
        <w:t xml:space="preserve">UWAGI </w:t>
      </w:r>
      <w:r w:rsidRPr="00824072">
        <w:rPr>
          <w:rFonts w:cstheme="minorHAnsi"/>
          <w:b/>
        </w:rPr>
        <w:t>I ZALECENIA POKONTROLNE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382"/>
        <w:gridCol w:w="2268"/>
        <w:gridCol w:w="1417"/>
      </w:tblGrid>
      <w:tr w:rsidR="00675FCB" w:rsidRPr="00750C3E" w14:paraId="57BE572B" w14:textId="77777777" w:rsidTr="00675FCB">
        <w:tc>
          <w:tcPr>
            <w:tcW w:w="5382" w:type="dxa"/>
            <w:tcBorders>
              <w:right w:val="nil"/>
            </w:tcBorders>
            <w:shd w:val="clear" w:color="auto" w:fill="F2F2F2" w:themeFill="background1" w:themeFillShade="F2"/>
          </w:tcPr>
          <w:p w14:paraId="2B0D4CB8" w14:textId="1F319578" w:rsidR="00675FCB" w:rsidRPr="003F0AA7" w:rsidRDefault="00675FCB" w:rsidP="00BE2C3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0710B7">
              <w:rPr>
                <w:rFonts w:cstheme="minorHAnsi"/>
                <w:b/>
                <w:sz w:val="16"/>
                <w:szCs w:val="16"/>
              </w:rPr>
              <w:t>Uwagi/</w:t>
            </w:r>
            <w:r w:rsidR="00BE2C3B" w:rsidRPr="003F0AA7">
              <w:rPr>
                <w:rFonts w:cstheme="minorHAnsi"/>
                <w:b/>
                <w:sz w:val="16"/>
                <w:szCs w:val="16"/>
              </w:rPr>
              <w:t xml:space="preserve">zalecenia pokontrolne 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844F175" w14:textId="77777777" w:rsidR="00675FCB" w:rsidRPr="00750C3E" w:rsidRDefault="00675FCB" w:rsidP="00675F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7AADDEE4" wp14:editId="7B4CD44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15875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18DC7D8F" id="Prostokąt 7" o:spid="_x0000_s1026" style="position:absolute;margin-left:2.85pt;margin-top:1.25pt;width:10.6pt;height:10.6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Zgłaszam uwagi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F2F2F2" w:themeFill="background1" w:themeFillShade="F2"/>
          </w:tcPr>
          <w:p w14:paraId="47EFDB56" w14:textId="77777777" w:rsidR="00675FCB" w:rsidRPr="00750C3E" w:rsidRDefault="00675FCB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4D778C2B" wp14:editId="7E491D44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20320</wp:posOffset>
                      </wp:positionV>
                      <wp:extent cx="134620" cy="134620"/>
                      <wp:effectExtent l="0" t="0" r="17780" b="17780"/>
                      <wp:wrapSquare wrapText="bothSides"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6A4DE2D3" id="Prostokąt 8" o:spid="_x0000_s1026" style="position:absolute;margin-left:-4.85pt;margin-top:1.6pt;width:10.6pt;height:10.6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" fillcolor="white [3212]" strokecolor="#1f4d78 [1604]" strokeweight="1pt">
                      <w10:wrap type="square"/>
                    </v:rect>
                  </w:pict>
                </mc:Fallback>
              </mc:AlternateContent>
            </w:r>
            <w:r w:rsidRPr="00750C3E">
              <w:rPr>
                <w:rFonts w:cstheme="minorHAnsi"/>
                <w:b/>
                <w:sz w:val="16"/>
                <w:szCs w:val="16"/>
              </w:rPr>
              <w:t>Brak uwag</w:t>
            </w:r>
          </w:p>
        </w:tc>
      </w:tr>
      <w:tr w:rsidR="00675FCB" w:rsidRPr="00750C3E" w14:paraId="736A3E3E" w14:textId="77777777" w:rsidTr="00675FCB">
        <w:trPr>
          <w:trHeight w:val="808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14:paraId="3C230029" w14:textId="77777777" w:rsidR="00675FCB" w:rsidRPr="004E58F1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2D696175" w14:textId="77777777" w:rsidR="00675FCB" w:rsidRPr="00EE63B9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3ECC7E9A" w14:textId="77777777" w:rsidR="00675FCB" w:rsidRPr="0090357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6219D28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296DEC0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0EC2FB6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3FEF294A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550FE35C" w14:textId="77777777" w:rsidR="00675FCB" w:rsidRPr="003F0AA7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5D921457" w14:textId="77777777" w:rsidR="00675FCB" w:rsidRPr="00A92E3D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4823383A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0A30F51F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33856E5" w14:textId="77777777"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1D5BCAA" w14:textId="46044524" w:rsidR="00675FCB" w:rsidRPr="00EE63B9" w:rsidRDefault="00675FCB" w:rsidP="009146A0">
      <w:pPr>
        <w:spacing w:before="120"/>
        <w:rPr>
          <w:rFonts w:cstheme="minorHAnsi"/>
          <w:sz w:val="16"/>
          <w:szCs w:val="16"/>
        </w:rPr>
      </w:pPr>
      <w:r w:rsidRPr="00EE63B9">
        <w:rPr>
          <w:rFonts w:cstheme="minorHAnsi"/>
          <w:sz w:val="16"/>
          <w:szCs w:val="16"/>
        </w:rPr>
        <w:t>Potwierdzam przeprowadzenie kontroli i jej ustalenia</w:t>
      </w:r>
      <w:r w:rsidR="00D223E1" w:rsidRPr="00EE63B9">
        <w:rPr>
          <w:rFonts w:cstheme="minorHAnsi"/>
          <w:sz w:val="16"/>
          <w:szCs w:val="16"/>
        </w:rPr>
        <w:t xml:space="preserve"> (z zastrzeżeniem uwag zapisanych w sekcji </w:t>
      </w:r>
      <w:r w:rsidR="00241B33" w:rsidRPr="00EE63B9">
        <w:rPr>
          <w:rFonts w:cstheme="minorHAnsi"/>
          <w:sz w:val="16"/>
          <w:szCs w:val="16"/>
        </w:rPr>
        <w:t>E</w:t>
      </w:r>
      <w:r w:rsidR="00D223E1" w:rsidRPr="00EE63B9">
        <w:rPr>
          <w:rFonts w:cstheme="minorHAnsi"/>
          <w:sz w:val="16"/>
          <w:szCs w:val="16"/>
        </w:rPr>
        <w:t>)</w:t>
      </w:r>
      <w:r w:rsidRPr="00EE63B9">
        <w:rPr>
          <w:rFonts w:cstheme="minorHAnsi"/>
          <w:sz w:val="16"/>
          <w:szCs w:val="16"/>
        </w:rPr>
        <w:t xml:space="preserve"> zawarte w niniejszym Protokole</w:t>
      </w:r>
      <w:r w:rsidR="008D7961" w:rsidRPr="00EE63B9">
        <w:rPr>
          <w:rFonts w:cstheme="minorHAnsi"/>
          <w:sz w:val="16"/>
          <w:szCs w:val="16"/>
        </w:rPr>
        <w:t>.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940E37" w:rsidRPr="00750C3E" w14:paraId="4EA62609" w14:textId="77777777" w:rsidTr="00675FCB">
        <w:tc>
          <w:tcPr>
            <w:tcW w:w="4390" w:type="dxa"/>
            <w:shd w:val="clear" w:color="auto" w:fill="D0CECE" w:themeFill="background2" w:themeFillShade="E6"/>
          </w:tcPr>
          <w:p w14:paraId="4FB384D9" w14:textId="4C3FDAC9" w:rsidR="00940E37" w:rsidRPr="006D0003" w:rsidRDefault="00940E37" w:rsidP="00940E37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B0ACF">
              <w:rPr>
                <w:rFonts w:cstheme="minorHAnsi"/>
                <w:b/>
                <w:sz w:val="16"/>
                <w:szCs w:val="16"/>
              </w:rPr>
              <w:t>PODPIS BENEFICJENTA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14:paraId="34FC506D" w14:textId="5C7128F2" w:rsidR="00940E37" w:rsidRPr="005E1820" w:rsidRDefault="00940E37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46A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DB246A">
              <w:rPr>
                <w:rFonts w:cstheme="minorHAnsi"/>
                <w:b/>
                <w:sz w:val="16"/>
                <w:szCs w:val="16"/>
              </w:rPr>
              <w:t>Y</w:t>
            </w:r>
            <w:r w:rsidRPr="00DB246A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  <w:r w:rsidRPr="00750C3E">
              <w:rPr>
                <w:rFonts w:cstheme="minorHAnsi"/>
                <w:b/>
                <w:sz w:val="16"/>
                <w:szCs w:val="16"/>
              </w:rPr>
              <w:t>I</w:t>
            </w:r>
          </w:p>
        </w:tc>
      </w:tr>
      <w:tr w:rsidR="00940E37" w:rsidRPr="00750C3E" w14:paraId="1896F70C" w14:textId="77777777" w:rsidTr="003944E8">
        <w:trPr>
          <w:trHeight w:val="323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auto"/>
          </w:tcPr>
          <w:p w14:paraId="570E0933" w14:textId="77777777"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14:paraId="5083D2E0" w14:textId="77777777" w:rsidR="00940E37" w:rsidRPr="00EE63B9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shd w:val="clear" w:color="auto" w:fill="auto"/>
          </w:tcPr>
          <w:p w14:paraId="571714E1" w14:textId="77777777"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15D4286A" w14:textId="77777777"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7EE423B2" w14:textId="77777777"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2155BFE" w14:textId="77777777" w:rsid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14:paraId="6C3DC40C" w14:textId="4448A601"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40E37" w:rsidRPr="00750C3E" w14:paraId="05109C25" w14:textId="77777777" w:rsidTr="00572ADC">
        <w:trPr>
          <w:trHeight w:val="323"/>
        </w:trPr>
        <w:tc>
          <w:tcPr>
            <w:tcW w:w="4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905668" w14:textId="77777777"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264FC5D3" w14:textId="511F2AF5" w:rsidR="00940E37" w:rsidRPr="00EE63B9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3BFDD09" w14:textId="6D42DD8D"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393A5452" w14:textId="77777777"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14:paraId="477BCF55" w14:textId="77777777"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14:paraId="5D64F4CF" w14:textId="77777777"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6942DCFA" w14:textId="77777777" w:rsidR="00675FCB" w:rsidRPr="004E58F1" w:rsidRDefault="00675FCB" w:rsidP="00675FCB">
      <w:pPr>
        <w:rPr>
          <w:rFonts w:cstheme="minorHAnsi"/>
          <w:sz w:val="16"/>
          <w:szCs w:val="16"/>
        </w:rPr>
      </w:pPr>
    </w:p>
    <w:p w14:paraId="45246319" w14:textId="51982D4F" w:rsidR="00675FCB" w:rsidRPr="00F567B5" w:rsidRDefault="00241B33" w:rsidP="00675FCB">
      <w:pPr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F</w:t>
      </w:r>
      <w:r w:rsidR="00675FCB" w:rsidRPr="00903575">
        <w:rPr>
          <w:rFonts w:cstheme="minorHAnsi"/>
          <w:b/>
        </w:rPr>
        <w:t>. W</w:t>
      </w:r>
      <w:r w:rsidR="00572ADC" w:rsidRPr="00026EA0">
        <w:rPr>
          <w:rFonts w:cstheme="minorHAnsi"/>
          <w:b/>
        </w:rPr>
        <w:t>YNIK</w:t>
      </w:r>
      <w:r w:rsidR="009B308E" w:rsidRPr="00026EA0">
        <w:rPr>
          <w:rFonts w:cstheme="minorHAnsi"/>
          <w:b/>
        </w:rPr>
        <w:t xml:space="preserve"> </w:t>
      </w:r>
      <w:r w:rsidR="00675FCB" w:rsidRPr="00523D6D">
        <w:rPr>
          <w:rFonts w:cstheme="minorHAnsi"/>
          <w:b/>
        </w:rPr>
        <w:t>KONTROL</w:t>
      </w:r>
      <w:r w:rsidR="009B308E" w:rsidRPr="00824072">
        <w:rPr>
          <w:rFonts w:cstheme="minorHAnsi"/>
          <w:b/>
        </w:rPr>
        <w:t>I</w:t>
      </w:r>
      <w:r w:rsidR="00675FCB" w:rsidRPr="00824072">
        <w:rPr>
          <w:rFonts w:cstheme="minorHAnsi"/>
          <w:b/>
        </w:rPr>
        <w:t xml:space="preserve"> </w:t>
      </w:r>
      <w:r w:rsidR="00675FCB" w:rsidRPr="00824072">
        <w:rPr>
          <w:rFonts w:cstheme="minorHAnsi"/>
          <w:b/>
        </w:rPr>
        <w:br/>
        <w:t xml:space="preserve">(wypełnia </w:t>
      </w:r>
      <w:r w:rsidR="00E37D6E" w:rsidRPr="00892813">
        <w:rPr>
          <w:rFonts w:cstheme="minorHAnsi"/>
          <w:b/>
        </w:rPr>
        <w:t>kontrolujący</w:t>
      </w:r>
      <w:r w:rsidR="00675FCB" w:rsidRPr="00892813">
        <w:rPr>
          <w:rFonts w:cstheme="minorHAnsi"/>
          <w:b/>
        </w:rPr>
        <w:t xml:space="preserve">) </w:t>
      </w:r>
    </w:p>
    <w:p w14:paraId="1FFA8EB9" w14:textId="77777777" w:rsidR="009B308E" w:rsidRPr="00D27EA6" w:rsidRDefault="009B308E" w:rsidP="009B308E">
      <w:pPr>
        <w:rPr>
          <w:rFonts w:cstheme="minorHAnsi"/>
          <w:sz w:val="16"/>
          <w:szCs w:val="16"/>
        </w:rPr>
      </w:pPr>
      <w:r w:rsidRPr="00F567B5">
        <w:rPr>
          <w:rFonts w:cstheme="minorHAnsi"/>
          <w:sz w:val="16"/>
          <w:szCs w:val="16"/>
        </w:rPr>
        <w:t>Na podstawie ustaleń z przeprowadzonej kontroli stwierdzono (</w:t>
      </w:r>
      <w:r w:rsidRPr="00F567B5">
        <w:rPr>
          <w:rFonts w:cstheme="minorHAnsi"/>
          <w:i/>
          <w:sz w:val="16"/>
          <w:szCs w:val="16"/>
        </w:rPr>
        <w:t xml:space="preserve">należy wybrać tylko </w:t>
      </w:r>
      <w:r w:rsidRPr="00D27EA6">
        <w:rPr>
          <w:rFonts w:cstheme="minorHAnsi"/>
          <w:i/>
          <w:sz w:val="16"/>
          <w:szCs w:val="16"/>
        </w:rPr>
        <w:t>jedną możliwość z poniższych</w:t>
      </w:r>
      <w:r w:rsidRPr="00D27EA6">
        <w:rPr>
          <w:rFonts w:cstheme="minorHAnsi"/>
          <w:sz w:val="16"/>
          <w:szCs w:val="16"/>
        </w:rPr>
        <w:t>):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359"/>
        <w:gridCol w:w="708"/>
      </w:tblGrid>
      <w:tr w:rsidR="009B308E" w:rsidRPr="00750C3E" w14:paraId="067E2AED" w14:textId="77777777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14:paraId="6A422479" w14:textId="77777777" w:rsidR="009B308E" w:rsidRPr="004E58F1" w:rsidRDefault="009B308E" w:rsidP="003944E8">
            <w:pPr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 xml:space="preserve">Wypełnić, jeśli dokonywana jest </w:t>
            </w:r>
            <w:r w:rsidR="003944E8" w:rsidRPr="004E58F1">
              <w:rPr>
                <w:rFonts w:cstheme="minorHAnsi"/>
                <w:i/>
                <w:sz w:val="16"/>
                <w:szCs w:val="16"/>
              </w:rPr>
              <w:t>kontrola realizacji przedsięwzięcia</w:t>
            </w:r>
          </w:p>
        </w:tc>
      </w:tr>
      <w:tr w:rsidR="009B308E" w:rsidRPr="00750C3E" w14:paraId="320853FD" w14:textId="77777777" w:rsidTr="00BA6C82">
        <w:tc>
          <w:tcPr>
            <w:tcW w:w="8359" w:type="dxa"/>
          </w:tcPr>
          <w:p w14:paraId="314167F7" w14:textId="77777777" w:rsidR="009B308E" w:rsidRPr="004E58F1" w:rsidRDefault="00E03DD8" w:rsidP="00BA6C82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Zrealizowanie zakresu rzeczowego umowy o dofinansowanie w pełni i bez zastrzeżeń. Informacje i oświadczenia z wniosku o dofinansowanie i wniosków o płatność poddane weryfikacji są zgodne ze stanem faktycznym.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353E4C77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0B4C0B16" w14:textId="77777777" w:rsidTr="00BA6C82">
        <w:tc>
          <w:tcPr>
            <w:tcW w:w="8359" w:type="dxa"/>
          </w:tcPr>
          <w:p w14:paraId="048AD3D3" w14:textId="30356BF6" w:rsidR="009B308E" w:rsidRPr="00D27EA6" w:rsidRDefault="00E03DD8" w:rsidP="00940E37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Zastrzeżenia do zgodności zrealizowanego przedsięwzięcia z warunkami umowy o dofinansowanie lub zgodności ze stanem faktycznym informacji i oświadczeń z wniosku o dofinansowanie i wniosków o płatność. Wymagane dodatkowe wyjaśnienia/działania </w:t>
            </w:r>
            <w:r w:rsidR="00D27EA6">
              <w:rPr>
                <w:rFonts w:cstheme="minorHAnsi"/>
                <w:sz w:val="16"/>
                <w:szCs w:val="16"/>
              </w:rPr>
              <w:t>B</w:t>
            </w:r>
            <w:r w:rsidRPr="00D27EA6">
              <w:rPr>
                <w:rFonts w:cstheme="minorHAnsi"/>
                <w:sz w:val="16"/>
                <w:szCs w:val="16"/>
              </w:rPr>
              <w:t xml:space="preserve">eneficjenta wskazane w sekcji </w:t>
            </w:r>
            <w:r w:rsidR="00940E37" w:rsidRPr="00D27EA6">
              <w:rPr>
                <w:rFonts w:cstheme="minorHAnsi"/>
                <w:sz w:val="16"/>
                <w:szCs w:val="16"/>
              </w:rPr>
              <w:t>E</w:t>
            </w:r>
            <w:r w:rsidRPr="00D27EA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5CED00FE" w14:textId="77777777"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5AA04F75" w14:textId="77777777" w:rsidTr="00BA6C82">
        <w:tc>
          <w:tcPr>
            <w:tcW w:w="8359" w:type="dxa"/>
          </w:tcPr>
          <w:p w14:paraId="7F51F34D" w14:textId="50B873F7" w:rsidR="009B308E" w:rsidRPr="00D27EA6" w:rsidRDefault="00E03DD8" w:rsidP="00D223E1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Niezgodność zrealizowanego przedsięwzięcia z warunkami umowy o dofinansowanie lub niezgodność informacji i oświadczeń z wniosku o dofinansowanie i wniosków o płatność ze stanem faktycznym. Niezgodność może mieć wpływ na wysokość należnej dotacji lub na uznanie w całości dotacji za nienależną</w:t>
            </w:r>
            <w:r w:rsidR="00D27EA6">
              <w:rPr>
                <w:rFonts w:cstheme="minorHAnsi"/>
                <w:sz w:val="16"/>
                <w:szCs w:val="16"/>
              </w:rPr>
              <w:t>.</w:t>
            </w:r>
            <w:r w:rsidRPr="00D27EA6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05EFC68A" w14:textId="77777777"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6D506693" w14:textId="77777777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14:paraId="5315259A" w14:textId="77777777" w:rsidR="009B308E" w:rsidRPr="004E58F1" w:rsidRDefault="009B308E" w:rsidP="003944E8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Wypełnić, jeśli dokonywana jest kontrola trwałości</w:t>
            </w:r>
          </w:p>
        </w:tc>
      </w:tr>
      <w:tr w:rsidR="009B308E" w:rsidRPr="00750C3E" w14:paraId="5898E21A" w14:textId="77777777" w:rsidTr="00BA6C82">
        <w:tc>
          <w:tcPr>
            <w:tcW w:w="8359" w:type="dxa"/>
          </w:tcPr>
          <w:p w14:paraId="407C093E" w14:textId="77777777" w:rsidR="00BA6C82" w:rsidRPr="004E58F1" w:rsidRDefault="003944E8" w:rsidP="009B308E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Warunki Programu dotyczące trwałości przedsięwzięcia zostały spełnione bez zastrzeżeń.</w:t>
            </w:r>
          </w:p>
          <w:p w14:paraId="717B6277" w14:textId="77777777" w:rsidR="003944E8" w:rsidRPr="00EE63B9" w:rsidRDefault="003944E8" w:rsidP="009B308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E2EFD9" w:themeFill="accent6" w:themeFillTint="33"/>
          </w:tcPr>
          <w:p w14:paraId="257D725B" w14:textId="77777777" w:rsidR="009B308E" w:rsidRPr="00903575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319C62CD" w14:textId="77777777" w:rsidTr="00BA6C82">
        <w:tc>
          <w:tcPr>
            <w:tcW w:w="8359" w:type="dxa"/>
          </w:tcPr>
          <w:p w14:paraId="7C26DF80" w14:textId="77777777" w:rsidR="00BA6C82" w:rsidRPr="004E58F1" w:rsidRDefault="003944E8" w:rsidP="003944E8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Warunki Programu dotyczące trwałości przedsięwzięcia zostały spełnione z zastrzeżeniami. Wymagane dodatkowe </w:t>
            </w:r>
          </w:p>
          <w:p w14:paraId="7A592C74" w14:textId="79F3DB4E" w:rsidR="00BA6C82" w:rsidRPr="004E58F1" w:rsidRDefault="003944E8" w:rsidP="00940E37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wyjaśnienia/działania Beneficjenta wskazane w sekcji </w:t>
            </w:r>
            <w:r w:rsidR="00940E37" w:rsidRPr="004E58F1">
              <w:rPr>
                <w:rFonts w:cstheme="minorHAnsi"/>
                <w:sz w:val="16"/>
                <w:szCs w:val="16"/>
              </w:rPr>
              <w:t>E.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4A0B6131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14:paraId="5CBE04C4" w14:textId="77777777" w:rsidTr="00BA6C82">
        <w:tc>
          <w:tcPr>
            <w:tcW w:w="8359" w:type="dxa"/>
          </w:tcPr>
          <w:p w14:paraId="57872FAF" w14:textId="1B313BCB" w:rsidR="00BA6C82" w:rsidRPr="004E58F1" w:rsidRDefault="003944E8" w:rsidP="004F6AE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Warunki Programu dotyczące trwałości przedsięwzięcia nie zostały spełnione. Może mieć to wpływ na konieczność zwrotu całości/części dotacji.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14:paraId="783D24E9" w14:textId="77777777"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</w:tbl>
    <w:p w14:paraId="560D8A3B" w14:textId="77777777" w:rsidR="00675FCB" w:rsidRPr="004E58F1" w:rsidRDefault="00675FCB" w:rsidP="00675FCB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675FCB" w:rsidRPr="00750C3E" w14:paraId="0F9306B4" w14:textId="77777777" w:rsidTr="00675FCB"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7CDB97" w14:textId="77777777" w:rsidR="00675FCB" w:rsidRPr="00903575" w:rsidRDefault="00675FCB" w:rsidP="00675FCB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14:paraId="310107BF" w14:textId="77E4090B" w:rsidR="00675FCB" w:rsidRPr="00750C3E" w:rsidRDefault="00675FCB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026EA0">
              <w:rPr>
                <w:rFonts w:cstheme="minorHAnsi"/>
                <w:b/>
                <w:sz w:val="16"/>
                <w:szCs w:val="16"/>
              </w:rPr>
              <w:t>Y</w:t>
            </w:r>
            <w:r w:rsidRPr="00026EA0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</w:p>
        </w:tc>
      </w:tr>
      <w:tr w:rsidR="00675FCB" w:rsidRPr="00750C3E" w14:paraId="2E2C169D" w14:textId="77777777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74D27A" w14:textId="77777777" w:rsidR="00675FCB" w:rsidRPr="004E58F1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14:paraId="1ABB56CF" w14:textId="77777777" w:rsidR="00675FCB" w:rsidRPr="00903575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1FFDF76D" w14:textId="499FFDC3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14:paraId="19D6FFE1" w14:textId="2DD058DD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2CEDCFE8" w14:textId="77777777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6D09DB39" w14:textId="77777777"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03DD8" w:rsidRPr="00750C3E" w14:paraId="7A0F40A0" w14:textId="77777777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6C5714" w14:textId="77777777" w:rsidR="00E03DD8" w:rsidRPr="004E58F1" w:rsidRDefault="00E03DD8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14:paraId="13559680" w14:textId="7FDC0D6F" w:rsidR="00E03DD8" w:rsidRPr="00903575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  <w:p w14:paraId="37FC4559" w14:textId="5DBCF421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34EE87BB" w14:textId="769953FD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7337F77C" w14:textId="77777777"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14:paraId="557B6645" w14:textId="77777777" w:rsidR="00E03DD8" w:rsidRPr="00824072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4CA9BC97" w14:textId="77777777" w:rsidR="00675FCB" w:rsidRPr="004E58F1" w:rsidRDefault="00675FCB" w:rsidP="00572ADC">
      <w:pPr>
        <w:rPr>
          <w:rFonts w:cstheme="minorHAnsi"/>
          <w:sz w:val="16"/>
          <w:szCs w:val="16"/>
        </w:rPr>
      </w:pPr>
    </w:p>
    <w:sectPr w:rsidR="00675FCB" w:rsidRPr="004E58F1" w:rsidSect="00F32C25">
      <w:footnotePr>
        <w:numStart w:val="3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A5B74" w14:textId="77777777" w:rsidR="00C93499" w:rsidRDefault="00C93499" w:rsidP="00375EF6">
      <w:pPr>
        <w:spacing w:after="0" w:line="240" w:lineRule="auto"/>
      </w:pPr>
      <w:r>
        <w:separator/>
      </w:r>
    </w:p>
  </w:endnote>
  <w:endnote w:type="continuationSeparator" w:id="0">
    <w:p w14:paraId="517BB9A2" w14:textId="77777777" w:rsidR="00C93499" w:rsidRDefault="00C93499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69911"/>
      <w:docPartObj>
        <w:docPartGallery w:val="Page Numbers (Bottom of Page)"/>
        <w:docPartUnique/>
      </w:docPartObj>
    </w:sdtPr>
    <w:sdtEndPr/>
    <w:sdtContent>
      <w:p w14:paraId="12683323" w14:textId="2B8DFB92" w:rsidR="00675FCB" w:rsidRDefault="004E58F1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32859C95" wp14:editId="7DE42E55">
              <wp:extent cx="2066925" cy="438785"/>
              <wp:effectExtent l="0" t="0" r="9525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66925" cy="4387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675FCB" w:rsidRPr="00375EF6">
          <w:rPr>
            <w:rFonts w:cstheme="minorHAnsi"/>
            <w:sz w:val="18"/>
            <w:szCs w:val="18"/>
          </w:rPr>
          <w:fldChar w:fldCharType="begin"/>
        </w:r>
        <w:r w:rsidR="00675FCB" w:rsidRPr="00375EF6">
          <w:rPr>
            <w:rFonts w:cstheme="minorHAnsi"/>
            <w:sz w:val="18"/>
            <w:szCs w:val="18"/>
          </w:rPr>
          <w:instrText>PAGE   \* MERGEFORMAT</w:instrText>
        </w:r>
        <w:r w:rsidR="00675FCB" w:rsidRPr="00375EF6">
          <w:rPr>
            <w:rFonts w:cstheme="minorHAnsi"/>
            <w:sz w:val="18"/>
            <w:szCs w:val="18"/>
          </w:rPr>
          <w:fldChar w:fldCharType="separate"/>
        </w:r>
        <w:r w:rsidR="003642BE">
          <w:rPr>
            <w:rFonts w:cstheme="minorHAnsi"/>
            <w:noProof/>
            <w:sz w:val="18"/>
            <w:szCs w:val="18"/>
          </w:rPr>
          <w:t>1</w:t>
        </w:r>
        <w:r w:rsidR="00675FCB" w:rsidRPr="00375EF6">
          <w:rPr>
            <w:rFonts w:cstheme="minorHAnsi"/>
            <w:sz w:val="18"/>
            <w:szCs w:val="18"/>
          </w:rPr>
          <w:fldChar w:fldCharType="end"/>
        </w:r>
      </w:p>
    </w:sdtContent>
  </w:sdt>
  <w:p w14:paraId="427E736C" w14:textId="0A37930D" w:rsidR="00675FCB" w:rsidRPr="009A0D87" w:rsidRDefault="00EE63B9">
    <w:pPr>
      <w:pStyle w:val="Stopka"/>
      <w:rPr>
        <w:sz w:val="20"/>
        <w:szCs w:val="20"/>
      </w:rPr>
    </w:pPr>
    <w:r w:rsidRPr="009A0D87">
      <w:rPr>
        <w:sz w:val="20"/>
        <w:szCs w:val="20"/>
      </w:rPr>
      <w:t>wersja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A78FE" w14:textId="77777777" w:rsidR="00C93499" w:rsidRDefault="00C93499" w:rsidP="00375EF6">
      <w:pPr>
        <w:spacing w:after="0" w:line="240" w:lineRule="auto"/>
      </w:pPr>
      <w:r>
        <w:separator/>
      </w:r>
    </w:p>
  </w:footnote>
  <w:footnote w:type="continuationSeparator" w:id="0">
    <w:p w14:paraId="54AAAEC1" w14:textId="77777777" w:rsidR="00C93499" w:rsidRDefault="00C93499" w:rsidP="00375EF6">
      <w:pPr>
        <w:spacing w:after="0" w:line="240" w:lineRule="auto"/>
      </w:pPr>
      <w:r>
        <w:continuationSeparator/>
      </w:r>
    </w:p>
  </w:footnote>
  <w:footnote w:id="1">
    <w:p w14:paraId="22C2C1F2" w14:textId="77777777" w:rsidR="00675FCB" w:rsidRDefault="00675F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10DF">
        <w:rPr>
          <w:sz w:val="16"/>
          <w:szCs w:val="16"/>
        </w:rPr>
        <w:t>Narodowy Fundusz Ochrony Środowiska i Gospodarki Wodnej (NFOŚiGW), wojewódzki w fundusz ochrony środowiska i gospodarki wodnej (wfośigw) lub osoby/podmioty wskazane przez NFOŚiGW/wfośigw</w:t>
      </w:r>
    </w:p>
  </w:footnote>
  <w:footnote w:id="2">
    <w:p w14:paraId="24972F4B" w14:textId="77777777" w:rsidR="00675FCB" w:rsidRDefault="00675FCB">
      <w:pPr>
        <w:pStyle w:val="Tekstprzypisudolnego"/>
      </w:pPr>
      <w:r w:rsidRPr="00131365">
        <w:rPr>
          <w:rStyle w:val="Odwoanieprzypisudolnego"/>
          <w:sz w:val="16"/>
          <w:szCs w:val="16"/>
        </w:rPr>
        <w:footnoteRef/>
      </w:r>
      <w:r w:rsidRPr="00131365">
        <w:rPr>
          <w:sz w:val="16"/>
          <w:szCs w:val="16"/>
        </w:rPr>
        <w:t xml:space="preserve"> </w:t>
      </w:r>
      <w:r w:rsidRPr="00F567B5">
        <w:rPr>
          <w:sz w:val="16"/>
          <w:szCs w:val="16"/>
        </w:rPr>
        <w:t>Powierzchnia</w:t>
      </w:r>
      <w:r w:rsidRPr="00C742AB">
        <w:rPr>
          <w:sz w:val="16"/>
          <w:szCs w:val="16"/>
        </w:rPr>
        <w:t xml:space="preserve"> bez uwzględnienia powierzchni otworów okiennych i drzwiowych</w:t>
      </w:r>
    </w:p>
  </w:footnote>
  <w:footnote w:id="3">
    <w:p w14:paraId="56FE0392" w14:textId="77777777" w:rsidR="009D6D3E" w:rsidRPr="0082400A" w:rsidRDefault="009D6D3E" w:rsidP="009D6D3E">
      <w:pPr>
        <w:pStyle w:val="Tekstprzypisudolnego"/>
        <w:rPr>
          <w:sz w:val="16"/>
          <w:szCs w:val="16"/>
        </w:rPr>
      </w:pPr>
      <w:r w:rsidRPr="00F567B5">
        <w:rPr>
          <w:rStyle w:val="Odwoanieprzypisudolnego"/>
          <w:sz w:val="16"/>
          <w:szCs w:val="16"/>
        </w:rPr>
        <w:footnoteRef/>
      </w:r>
      <w:r w:rsidRPr="00F567B5">
        <w:rPr>
          <w:sz w:val="16"/>
          <w:szCs w:val="16"/>
        </w:rPr>
        <w:t xml:space="preserve"> zakończenie przedsięwzięcia oznacza rzeczowe zakończenie wszystkich prac objętych umową o dofinansowanie, pozwalające na prawidłową eksploatację zamontowanych urządzeń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78738" w14:textId="6E64F358" w:rsidR="00675FCB" w:rsidRPr="009A0D87" w:rsidRDefault="00675FCB">
    <w:pPr>
      <w:pStyle w:val="Nagwek"/>
      <w:rPr>
        <w:sz w:val="20"/>
        <w:szCs w:val="20"/>
      </w:rPr>
    </w:pPr>
    <w:r w:rsidRPr="009A0D87">
      <w:rPr>
        <w:sz w:val="20"/>
        <w:szCs w:val="20"/>
      </w:rPr>
      <w:t>Protokół</w:t>
    </w:r>
    <w:r w:rsidR="008A0159" w:rsidRPr="009A0D87">
      <w:rPr>
        <w:sz w:val="20"/>
        <w:szCs w:val="20"/>
      </w:rPr>
      <w:t xml:space="preserve"> z</w:t>
    </w:r>
    <w:r w:rsidRPr="009A0D87">
      <w:rPr>
        <w:sz w:val="20"/>
        <w:szCs w:val="20"/>
      </w:rPr>
      <w:t xml:space="preserve"> K</w:t>
    </w:r>
    <w:r w:rsidR="008A0159" w:rsidRPr="009A0D87">
      <w:rPr>
        <w:sz w:val="20"/>
        <w:szCs w:val="20"/>
      </w:rPr>
      <w:t xml:space="preserve">ontroli w ramach </w:t>
    </w:r>
    <w:r w:rsidRPr="009A0D87">
      <w:rPr>
        <w:sz w:val="20"/>
        <w:szCs w:val="20"/>
      </w:rPr>
      <w:t xml:space="preserve">PP Czyste Powietrze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B47"/>
    <w:multiLevelType w:val="hybridMultilevel"/>
    <w:tmpl w:val="BD82C724"/>
    <w:lvl w:ilvl="0" w:tplc="317EFD66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6463C8"/>
    <w:multiLevelType w:val="hybridMultilevel"/>
    <w:tmpl w:val="626AECB0"/>
    <w:lvl w:ilvl="0" w:tplc="956834FC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31D9D"/>
    <w:multiLevelType w:val="hybridMultilevel"/>
    <w:tmpl w:val="684A4414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>
    <w:nsid w:val="25F5549D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2275D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E5754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B43D6"/>
    <w:multiLevelType w:val="hybridMultilevel"/>
    <w:tmpl w:val="5776BA02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462B2"/>
    <w:multiLevelType w:val="hybridMultilevel"/>
    <w:tmpl w:val="2B608DD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33AAE"/>
    <w:multiLevelType w:val="hybridMultilevel"/>
    <w:tmpl w:val="67D021F2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9">
    <w:nsid w:val="55741DB2"/>
    <w:multiLevelType w:val="hybridMultilevel"/>
    <w:tmpl w:val="D676F2AC"/>
    <w:lvl w:ilvl="0" w:tplc="FF8EB49E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07212"/>
    <w:multiLevelType w:val="hybridMultilevel"/>
    <w:tmpl w:val="A86E2B10"/>
    <w:lvl w:ilvl="0" w:tplc="5022A9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8F0B16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531D9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E009B1"/>
    <w:multiLevelType w:val="hybridMultilevel"/>
    <w:tmpl w:val="19E612A8"/>
    <w:lvl w:ilvl="0" w:tplc="EDE4F322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560B7"/>
    <w:multiLevelType w:val="hybridMultilevel"/>
    <w:tmpl w:val="43AEE25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9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14"/>
  </w:num>
  <w:num w:numId="11">
    <w:abstractNumId w:val="12"/>
  </w:num>
  <w:num w:numId="12">
    <w:abstractNumId w:val="4"/>
  </w:num>
  <w:num w:numId="13">
    <w:abstractNumId w:val="3"/>
  </w:num>
  <w:num w:numId="14">
    <w:abstractNumId w:val="10"/>
  </w:num>
  <w:num w:numId="15">
    <w:abstractNumId w:val="0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Znaleźniak">
    <w15:presenceInfo w15:providerId="AD" w15:userId="S-1-5-21-1757981266-115176313-725345543-24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7A9"/>
    <w:rsid w:val="000036F1"/>
    <w:rsid w:val="00003ACC"/>
    <w:rsid w:val="0000714B"/>
    <w:rsid w:val="0001243A"/>
    <w:rsid w:val="00013FD2"/>
    <w:rsid w:val="000157B5"/>
    <w:rsid w:val="00020835"/>
    <w:rsid w:val="00020EFD"/>
    <w:rsid w:val="000215FD"/>
    <w:rsid w:val="00026EA0"/>
    <w:rsid w:val="0003095C"/>
    <w:rsid w:val="0003337B"/>
    <w:rsid w:val="0004091C"/>
    <w:rsid w:val="00050ADA"/>
    <w:rsid w:val="00052F03"/>
    <w:rsid w:val="00055775"/>
    <w:rsid w:val="000566D1"/>
    <w:rsid w:val="000571BA"/>
    <w:rsid w:val="0006041C"/>
    <w:rsid w:val="00064FA6"/>
    <w:rsid w:val="00065F78"/>
    <w:rsid w:val="000710B7"/>
    <w:rsid w:val="00073EF0"/>
    <w:rsid w:val="00074584"/>
    <w:rsid w:val="00074C71"/>
    <w:rsid w:val="00077277"/>
    <w:rsid w:val="0008240B"/>
    <w:rsid w:val="00087B2A"/>
    <w:rsid w:val="00093F3C"/>
    <w:rsid w:val="0009495D"/>
    <w:rsid w:val="000A16D9"/>
    <w:rsid w:val="000A20B3"/>
    <w:rsid w:val="000A3650"/>
    <w:rsid w:val="000A3DEB"/>
    <w:rsid w:val="000A4F11"/>
    <w:rsid w:val="000A600A"/>
    <w:rsid w:val="000B0384"/>
    <w:rsid w:val="000B1003"/>
    <w:rsid w:val="000B36FA"/>
    <w:rsid w:val="000B6CF8"/>
    <w:rsid w:val="000C0527"/>
    <w:rsid w:val="000C2167"/>
    <w:rsid w:val="000C3109"/>
    <w:rsid w:val="000C4699"/>
    <w:rsid w:val="000C4857"/>
    <w:rsid w:val="000D5B77"/>
    <w:rsid w:val="000E1761"/>
    <w:rsid w:val="000E3E2A"/>
    <w:rsid w:val="000F4611"/>
    <w:rsid w:val="000F5615"/>
    <w:rsid w:val="00102538"/>
    <w:rsid w:val="00104A02"/>
    <w:rsid w:val="00106F2A"/>
    <w:rsid w:val="00107D74"/>
    <w:rsid w:val="001118DA"/>
    <w:rsid w:val="001171A9"/>
    <w:rsid w:val="00121CC1"/>
    <w:rsid w:val="00130766"/>
    <w:rsid w:val="00131365"/>
    <w:rsid w:val="00133657"/>
    <w:rsid w:val="001402BF"/>
    <w:rsid w:val="001402C4"/>
    <w:rsid w:val="00141443"/>
    <w:rsid w:val="00142AC7"/>
    <w:rsid w:val="00147A42"/>
    <w:rsid w:val="00147D79"/>
    <w:rsid w:val="00150B44"/>
    <w:rsid w:val="00152468"/>
    <w:rsid w:val="00153882"/>
    <w:rsid w:val="00156FD2"/>
    <w:rsid w:val="001610D4"/>
    <w:rsid w:val="0016152E"/>
    <w:rsid w:val="00162D9D"/>
    <w:rsid w:val="0017189B"/>
    <w:rsid w:val="00175029"/>
    <w:rsid w:val="001757B8"/>
    <w:rsid w:val="00176EBA"/>
    <w:rsid w:val="00182CC3"/>
    <w:rsid w:val="00184C3A"/>
    <w:rsid w:val="001930C6"/>
    <w:rsid w:val="001A065A"/>
    <w:rsid w:val="001A342E"/>
    <w:rsid w:val="001A65CC"/>
    <w:rsid w:val="001B0EC1"/>
    <w:rsid w:val="001B29C5"/>
    <w:rsid w:val="001B35D6"/>
    <w:rsid w:val="001B3E49"/>
    <w:rsid w:val="001B41DD"/>
    <w:rsid w:val="001B43C1"/>
    <w:rsid w:val="001B6759"/>
    <w:rsid w:val="001B78E8"/>
    <w:rsid w:val="001C5DB7"/>
    <w:rsid w:val="001D04AB"/>
    <w:rsid w:val="001D294D"/>
    <w:rsid w:val="001D4E45"/>
    <w:rsid w:val="001D606B"/>
    <w:rsid w:val="001D648E"/>
    <w:rsid w:val="001D7386"/>
    <w:rsid w:val="001E4092"/>
    <w:rsid w:val="001F27A7"/>
    <w:rsid w:val="001F3052"/>
    <w:rsid w:val="001F3B67"/>
    <w:rsid w:val="001F522C"/>
    <w:rsid w:val="00201312"/>
    <w:rsid w:val="00202498"/>
    <w:rsid w:val="0020681C"/>
    <w:rsid w:val="00206B39"/>
    <w:rsid w:val="00207D96"/>
    <w:rsid w:val="00210533"/>
    <w:rsid w:val="00213D90"/>
    <w:rsid w:val="002148BE"/>
    <w:rsid w:val="002157A1"/>
    <w:rsid w:val="002161F2"/>
    <w:rsid w:val="0022041F"/>
    <w:rsid w:val="002206B1"/>
    <w:rsid w:val="00224B51"/>
    <w:rsid w:val="002279F6"/>
    <w:rsid w:val="002314E6"/>
    <w:rsid w:val="002347D9"/>
    <w:rsid w:val="00241293"/>
    <w:rsid w:val="0024188A"/>
    <w:rsid w:val="00241A7D"/>
    <w:rsid w:val="00241B33"/>
    <w:rsid w:val="00244103"/>
    <w:rsid w:val="00246FBC"/>
    <w:rsid w:val="00247B0E"/>
    <w:rsid w:val="002534CC"/>
    <w:rsid w:val="002539B2"/>
    <w:rsid w:val="00253DF9"/>
    <w:rsid w:val="002569DC"/>
    <w:rsid w:val="002628A7"/>
    <w:rsid w:val="002646BA"/>
    <w:rsid w:val="002647F3"/>
    <w:rsid w:val="002675BE"/>
    <w:rsid w:val="002708CC"/>
    <w:rsid w:val="00270A0A"/>
    <w:rsid w:val="002728FA"/>
    <w:rsid w:val="00273700"/>
    <w:rsid w:val="002746C3"/>
    <w:rsid w:val="00276165"/>
    <w:rsid w:val="00281434"/>
    <w:rsid w:val="00281FBD"/>
    <w:rsid w:val="0028327F"/>
    <w:rsid w:val="0028469A"/>
    <w:rsid w:val="0028772B"/>
    <w:rsid w:val="00287E77"/>
    <w:rsid w:val="002A2F3A"/>
    <w:rsid w:val="002A4788"/>
    <w:rsid w:val="002A5594"/>
    <w:rsid w:val="002A77A9"/>
    <w:rsid w:val="002B0313"/>
    <w:rsid w:val="002B38DD"/>
    <w:rsid w:val="002B7460"/>
    <w:rsid w:val="002C0B89"/>
    <w:rsid w:val="002C638E"/>
    <w:rsid w:val="002D09CE"/>
    <w:rsid w:val="002D26C3"/>
    <w:rsid w:val="002E1109"/>
    <w:rsid w:val="002E1D3D"/>
    <w:rsid w:val="002E553A"/>
    <w:rsid w:val="002E6229"/>
    <w:rsid w:val="002F0B00"/>
    <w:rsid w:val="002F0E96"/>
    <w:rsid w:val="002F5EFA"/>
    <w:rsid w:val="002F711B"/>
    <w:rsid w:val="002F781D"/>
    <w:rsid w:val="003023BD"/>
    <w:rsid w:val="00302415"/>
    <w:rsid w:val="00302B92"/>
    <w:rsid w:val="0030318C"/>
    <w:rsid w:val="0030427F"/>
    <w:rsid w:val="00316E3F"/>
    <w:rsid w:val="003174E3"/>
    <w:rsid w:val="00323006"/>
    <w:rsid w:val="003271DF"/>
    <w:rsid w:val="003341C4"/>
    <w:rsid w:val="00335239"/>
    <w:rsid w:val="00337B4D"/>
    <w:rsid w:val="003408CB"/>
    <w:rsid w:val="00342CC2"/>
    <w:rsid w:val="00345B3D"/>
    <w:rsid w:val="00361D25"/>
    <w:rsid w:val="003642BE"/>
    <w:rsid w:val="00364E30"/>
    <w:rsid w:val="00375EF6"/>
    <w:rsid w:val="00382F94"/>
    <w:rsid w:val="003944E8"/>
    <w:rsid w:val="00396412"/>
    <w:rsid w:val="0039774D"/>
    <w:rsid w:val="003A5A7D"/>
    <w:rsid w:val="003A7853"/>
    <w:rsid w:val="003B1557"/>
    <w:rsid w:val="003B2241"/>
    <w:rsid w:val="003C1B39"/>
    <w:rsid w:val="003C3447"/>
    <w:rsid w:val="003C4998"/>
    <w:rsid w:val="003C6A41"/>
    <w:rsid w:val="003D0318"/>
    <w:rsid w:val="003D2595"/>
    <w:rsid w:val="003D28DF"/>
    <w:rsid w:val="003E172F"/>
    <w:rsid w:val="003E1A5A"/>
    <w:rsid w:val="003E3028"/>
    <w:rsid w:val="003E30AD"/>
    <w:rsid w:val="003E6B3D"/>
    <w:rsid w:val="003E74AE"/>
    <w:rsid w:val="003F0AA7"/>
    <w:rsid w:val="003F0ABC"/>
    <w:rsid w:val="003F1B01"/>
    <w:rsid w:val="003F2CE0"/>
    <w:rsid w:val="003F3CAA"/>
    <w:rsid w:val="003F5A09"/>
    <w:rsid w:val="003F78A1"/>
    <w:rsid w:val="003F7C57"/>
    <w:rsid w:val="0040071B"/>
    <w:rsid w:val="00404788"/>
    <w:rsid w:val="0041245A"/>
    <w:rsid w:val="004200B6"/>
    <w:rsid w:val="00421E3D"/>
    <w:rsid w:val="0042492D"/>
    <w:rsid w:val="00425DAE"/>
    <w:rsid w:val="00430071"/>
    <w:rsid w:val="00431536"/>
    <w:rsid w:val="004353CA"/>
    <w:rsid w:val="0043581F"/>
    <w:rsid w:val="00436676"/>
    <w:rsid w:val="00436B8C"/>
    <w:rsid w:val="00441C9A"/>
    <w:rsid w:val="0044420E"/>
    <w:rsid w:val="00446CC7"/>
    <w:rsid w:val="00451E4D"/>
    <w:rsid w:val="004538A5"/>
    <w:rsid w:val="00454452"/>
    <w:rsid w:val="00455069"/>
    <w:rsid w:val="00455CDF"/>
    <w:rsid w:val="00456BE9"/>
    <w:rsid w:val="004609E2"/>
    <w:rsid w:val="00481FDB"/>
    <w:rsid w:val="004828D6"/>
    <w:rsid w:val="00486871"/>
    <w:rsid w:val="00486BD9"/>
    <w:rsid w:val="00491240"/>
    <w:rsid w:val="00492189"/>
    <w:rsid w:val="00493448"/>
    <w:rsid w:val="004A78DE"/>
    <w:rsid w:val="004A7F08"/>
    <w:rsid w:val="004B0D59"/>
    <w:rsid w:val="004B47C4"/>
    <w:rsid w:val="004C41A8"/>
    <w:rsid w:val="004C4E5F"/>
    <w:rsid w:val="004C76FA"/>
    <w:rsid w:val="004C7ED2"/>
    <w:rsid w:val="004D09D1"/>
    <w:rsid w:val="004D25BD"/>
    <w:rsid w:val="004D350A"/>
    <w:rsid w:val="004E1044"/>
    <w:rsid w:val="004E5448"/>
    <w:rsid w:val="004E58F1"/>
    <w:rsid w:val="004F10DF"/>
    <w:rsid w:val="004F1BDF"/>
    <w:rsid w:val="004F6AE6"/>
    <w:rsid w:val="004F724D"/>
    <w:rsid w:val="004F7C52"/>
    <w:rsid w:val="005000DA"/>
    <w:rsid w:val="005030A6"/>
    <w:rsid w:val="00505147"/>
    <w:rsid w:val="00516ABF"/>
    <w:rsid w:val="0051782B"/>
    <w:rsid w:val="0052163C"/>
    <w:rsid w:val="005220B6"/>
    <w:rsid w:val="005227F0"/>
    <w:rsid w:val="00523D6D"/>
    <w:rsid w:val="005256FC"/>
    <w:rsid w:val="00525880"/>
    <w:rsid w:val="00527283"/>
    <w:rsid w:val="005314D9"/>
    <w:rsid w:val="00532EED"/>
    <w:rsid w:val="00533FE8"/>
    <w:rsid w:val="00534541"/>
    <w:rsid w:val="00535FA2"/>
    <w:rsid w:val="00537931"/>
    <w:rsid w:val="00537A00"/>
    <w:rsid w:val="00540005"/>
    <w:rsid w:val="0054092D"/>
    <w:rsid w:val="00544DEE"/>
    <w:rsid w:val="0055389E"/>
    <w:rsid w:val="00554A66"/>
    <w:rsid w:val="00555A71"/>
    <w:rsid w:val="0056070A"/>
    <w:rsid w:val="00560D0E"/>
    <w:rsid w:val="00566420"/>
    <w:rsid w:val="00566E1C"/>
    <w:rsid w:val="00570991"/>
    <w:rsid w:val="0057285C"/>
    <w:rsid w:val="00572ADC"/>
    <w:rsid w:val="0058077D"/>
    <w:rsid w:val="00580B99"/>
    <w:rsid w:val="00582084"/>
    <w:rsid w:val="00582195"/>
    <w:rsid w:val="00583C7F"/>
    <w:rsid w:val="0058523E"/>
    <w:rsid w:val="00586848"/>
    <w:rsid w:val="00586D68"/>
    <w:rsid w:val="005873E8"/>
    <w:rsid w:val="0059659B"/>
    <w:rsid w:val="005A3194"/>
    <w:rsid w:val="005A531C"/>
    <w:rsid w:val="005A5532"/>
    <w:rsid w:val="005B0BB6"/>
    <w:rsid w:val="005B2404"/>
    <w:rsid w:val="005B41FB"/>
    <w:rsid w:val="005B5C1D"/>
    <w:rsid w:val="005C030B"/>
    <w:rsid w:val="005C27C7"/>
    <w:rsid w:val="005C2B59"/>
    <w:rsid w:val="005C72FD"/>
    <w:rsid w:val="005D2000"/>
    <w:rsid w:val="005D3A92"/>
    <w:rsid w:val="005E1820"/>
    <w:rsid w:val="005E41D2"/>
    <w:rsid w:val="005E53C7"/>
    <w:rsid w:val="005E7924"/>
    <w:rsid w:val="005F12D0"/>
    <w:rsid w:val="005F1B7B"/>
    <w:rsid w:val="005F316E"/>
    <w:rsid w:val="005F32EE"/>
    <w:rsid w:val="005F3353"/>
    <w:rsid w:val="005F53BD"/>
    <w:rsid w:val="005F6B81"/>
    <w:rsid w:val="005F6DBE"/>
    <w:rsid w:val="006032E5"/>
    <w:rsid w:val="00604229"/>
    <w:rsid w:val="00614CCB"/>
    <w:rsid w:val="00615E3B"/>
    <w:rsid w:val="006200F7"/>
    <w:rsid w:val="00621630"/>
    <w:rsid w:val="00622C88"/>
    <w:rsid w:val="006300CA"/>
    <w:rsid w:val="00632B06"/>
    <w:rsid w:val="0063344B"/>
    <w:rsid w:val="006362FE"/>
    <w:rsid w:val="00637000"/>
    <w:rsid w:val="00637DBD"/>
    <w:rsid w:val="00640503"/>
    <w:rsid w:val="00641CD1"/>
    <w:rsid w:val="006609E2"/>
    <w:rsid w:val="006625AC"/>
    <w:rsid w:val="006642BB"/>
    <w:rsid w:val="0066469B"/>
    <w:rsid w:val="00666189"/>
    <w:rsid w:val="00667D58"/>
    <w:rsid w:val="00672DB1"/>
    <w:rsid w:val="00673288"/>
    <w:rsid w:val="00675CB3"/>
    <w:rsid w:val="00675FCB"/>
    <w:rsid w:val="006777A2"/>
    <w:rsid w:val="0067795F"/>
    <w:rsid w:val="006827B1"/>
    <w:rsid w:val="00683178"/>
    <w:rsid w:val="00694CE8"/>
    <w:rsid w:val="006A01FB"/>
    <w:rsid w:val="006A16AD"/>
    <w:rsid w:val="006A1FA3"/>
    <w:rsid w:val="006A2097"/>
    <w:rsid w:val="006A3208"/>
    <w:rsid w:val="006A4C7F"/>
    <w:rsid w:val="006A59CD"/>
    <w:rsid w:val="006B0505"/>
    <w:rsid w:val="006B0916"/>
    <w:rsid w:val="006B34EC"/>
    <w:rsid w:val="006C0C3B"/>
    <w:rsid w:val="006C1CFA"/>
    <w:rsid w:val="006C3A5B"/>
    <w:rsid w:val="006C3EE7"/>
    <w:rsid w:val="006C43CE"/>
    <w:rsid w:val="006C6A6D"/>
    <w:rsid w:val="006D0003"/>
    <w:rsid w:val="006D3C0F"/>
    <w:rsid w:val="006D3D0B"/>
    <w:rsid w:val="006E0352"/>
    <w:rsid w:val="006E250C"/>
    <w:rsid w:val="006F1A4E"/>
    <w:rsid w:val="006F1D03"/>
    <w:rsid w:val="006F3368"/>
    <w:rsid w:val="00700884"/>
    <w:rsid w:val="00711A5F"/>
    <w:rsid w:val="00713475"/>
    <w:rsid w:val="007169BA"/>
    <w:rsid w:val="00720846"/>
    <w:rsid w:val="007208FA"/>
    <w:rsid w:val="0072185E"/>
    <w:rsid w:val="00721F9E"/>
    <w:rsid w:val="00732E7E"/>
    <w:rsid w:val="00736A5C"/>
    <w:rsid w:val="007374A9"/>
    <w:rsid w:val="00740E10"/>
    <w:rsid w:val="00746B1C"/>
    <w:rsid w:val="0074775C"/>
    <w:rsid w:val="00750C3E"/>
    <w:rsid w:val="0075321A"/>
    <w:rsid w:val="0075340F"/>
    <w:rsid w:val="00753587"/>
    <w:rsid w:val="00754AFE"/>
    <w:rsid w:val="007648DF"/>
    <w:rsid w:val="0076606C"/>
    <w:rsid w:val="00782B2F"/>
    <w:rsid w:val="00782EF4"/>
    <w:rsid w:val="00785233"/>
    <w:rsid w:val="00797AD7"/>
    <w:rsid w:val="00797C44"/>
    <w:rsid w:val="007A0760"/>
    <w:rsid w:val="007A2065"/>
    <w:rsid w:val="007A3363"/>
    <w:rsid w:val="007A34F8"/>
    <w:rsid w:val="007A4EA6"/>
    <w:rsid w:val="007A5AD0"/>
    <w:rsid w:val="007B2179"/>
    <w:rsid w:val="007D09F8"/>
    <w:rsid w:val="007D22C0"/>
    <w:rsid w:val="007D2CBD"/>
    <w:rsid w:val="007D314E"/>
    <w:rsid w:val="007D5932"/>
    <w:rsid w:val="007D5FF3"/>
    <w:rsid w:val="007D7801"/>
    <w:rsid w:val="007E5B4D"/>
    <w:rsid w:val="007F2946"/>
    <w:rsid w:val="007F3C67"/>
    <w:rsid w:val="007F5C0A"/>
    <w:rsid w:val="008058C0"/>
    <w:rsid w:val="008114AD"/>
    <w:rsid w:val="008122ED"/>
    <w:rsid w:val="0081367C"/>
    <w:rsid w:val="00813A2D"/>
    <w:rsid w:val="00821975"/>
    <w:rsid w:val="0082400A"/>
    <w:rsid w:val="00824072"/>
    <w:rsid w:val="0082473F"/>
    <w:rsid w:val="00826FF9"/>
    <w:rsid w:val="008277B3"/>
    <w:rsid w:val="008303F4"/>
    <w:rsid w:val="00834537"/>
    <w:rsid w:val="00834AB0"/>
    <w:rsid w:val="00834B61"/>
    <w:rsid w:val="0084449E"/>
    <w:rsid w:val="00844D95"/>
    <w:rsid w:val="00847E60"/>
    <w:rsid w:val="00851E92"/>
    <w:rsid w:val="008528C4"/>
    <w:rsid w:val="00856598"/>
    <w:rsid w:val="00863313"/>
    <w:rsid w:val="008640D7"/>
    <w:rsid w:val="008678F8"/>
    <w:rsid w:val="00873E08"/>
    <w:rsid w:val="008749E5"/>
    <w:rsid w:val="00874C88"/>
    <w:rsid w:val="00875150"/>
    <w:rsid w:val="0087637A"/>
    <w:rsid w:val="00882D54"/>
    <w:rsid w:val="00884929"/>
    <w:rsid w:val="008865B5"/>
    <w:rsid w:val="00892813"/>
    <w:rsid w:val="0089292F"/>
    <w:rsid w:val="00894C6F"/>
    <w:rsid w:val="00895C82"/>
    <w:rsid w:val="008A0159"/>
    <w:rsid w:val="008A3EDD"/>
    <w:rsid w:val="008A5777"/>
    <w:rsid w:val="008B10F0"/>
    <w:rsid w:val="008B16DA"/>
    <w:rsid w:val="008B3293"/>
    <w:rsid w:val="008B739A"/>
    <w:rsid w:val="008B78A5"/>
    <w:rsid w:val="008B7DA2"/>
    <w:rsid w:val="008D103D"/>
    <w:rsid w:val="008D1ADA"/>
    <w:rsid w:val="008D1E5C"/>
    <w:rsid w:val="008D509F"/>
    <w:rsid w:val="008D50AD"/>
    <w:rsid w:val="008D6BD4"/>
    <w:rsid w:val="008D7961"/>
    <w:rsid w:val="008E59E0"/>
    <w:rsid w:val="008E671E"/>
    <w:rsid w:val="008F193C"/>
    <w:rsid w:val="008F39F2"/>
    <w:rsid w:val="008F40F5"/>
    <w:rsid w:val="008F7910"/>
    <w:rsid w:val="00901F0A"/>
    <w:rsid w:val="00901FA1"/>
    <w:rsid w:val="00902127"/>
    <w:rsid w:val="00903575"/>
    <w:rsid w:val="009048FB"/>
    <w:rsid w:val="00905C4C"/>
    <w:rsid w:val="009117C9"/>
    <w:rsid w:val="00913595"/>
    <w:rsid w:val="00913D86"/>
    <w:rsid w:val="00914253"/>
    <w:rsid w:val="009146A0"/>
    <w:rsid w:val="009165BD"/>
    <w:rsid w:val="009175E3"/>
    <w:rsid w:val="00922163"/>
    <w:rsid w:val="00923CA0"/>
    <w:rsid w:val="00925FC1"/>
    <w:rsid w:val="00926893"/>
    <w:rsid w:val="00931949"/>
    <w:rsid w:val="00935E38"/>
    <w:rsid w:val="00940E37"/>
    <w:rsid w:val="009419CD"/>
    <w:rsid w:val="009442F5"/>
    <w:rsid w:val="009449A3"/>
    <w:rsid w:val="00944E04"/>
    <w:rsid w:val="00951515"/>
    <w:rsid w:val="00953823"/>
    <w:rsid w:val="00953EF2"/>
    <w:rsid w:val="00955DDB"/>
    <w:rsid w:val="00955F47"/>
    <w:rsid w:val="0095710D"/>
    <w:rsid w:val="009619D2"/>
    <w:rsid w:val="00964145"/>
    <w:rsid w:val="009648B4"/>
    <w:rsid w:val="00964A3C"/>
    <w:rsid w:val="009701CA"/>
    <w:rsid w:val="00971899"/>
    <w:rsid w:val="00980A3C"/>
    <w:rsid w:val="00981BEB"/>
    <w:rsid w:val="009844F6"/>
    <w:rsid w:val="009862D6"/>
    <w:rsid w:val="00986AC4"/>
    <w:rsid w:val="0099012A"/>
    <w:rsid w:val="00991C3F"/>
    <w:rsid w:val="00992365"/>
    <w:rsid w:val="009929F6"/>
    <w:rsid w:val="00994781"/>
    <w:rsid w:val="009A0D87"/>
    <w:rsid w:val="009A1FAF"/>
    <w:rsid w:val="009A39A2"/>
    <w:rsid w:val="009B1E30"/>
    <w:rsid w:val="009B308E"/>
    <w:rsid w:val="009B609E"/>
    <w:rsid w:val="009B7B66"/>
    <w:rsid w:val="009C015D"/>
    <w:rsid w:val="009C35F3"/>
    <w:rsid w:val="009C381C"/>
    <w:rsid w:val="009D1415"/>
    <w:rsid w:val="009D1E5F"/>
    <w:rsid w:val="009D256C"/>
    <w:rsid w:val="009D5668"/>
    <w:rsid w:val="009D5D2E"/>
    <w:rsid w:val="009D6D3E"/>
    <w:rsid w:val="009D78F9"/>
    <w:rsid w:val="009D7CD0"/>
    <w:rsid w:val="009E0072"/>
    <w:rsid w:val="009E2D8B"/>
    <w:rsid w:val="009E49DA"/>
    <w:rsid w:val="009E5884"/>
    <w:rsid w:val="009E63E7"/>
    <w:rsid w:val="009F6F5D"/>
    <w:rsid w:val="00A00F01"/>
    <w:rsid w:val="00A02476"/>
    <w:rsid w:val="00A0631A"/>
    <w:rsid w:val="00A07359"/>
    <w:rsid w:val="00A07A77"/>
    <w:rsid w:val="00A1280A"/>
    <w:rsid w:val="00A132FF"/>
    <w:rsid w:val="00A208AD"/>
    <w:rsid w:val="00A224BD"/>
    <w:rsid w:val="00A22866"/>
    <w:rsid w:val="00A24A6F"/>
    <w:rsid w:val="00A251FA"/>
    <w:rsid w:val="00A32013"/>
    <w:rsid w:val="00A32CBC"/>
    <w:rsid w:val="00A42B01"/>
    <w:rsid w:val="00A45D1B"/>
    <w:rsid w:val="00A553D6"/>
    <w:rsid w:val="00A60607"/>
    <w:rsid w:val="00A60E00"/>
    <w:rsid w:val="00A64F46"/>
    <w:rsid w:val="00A652FD"/>
    <w:rsid w:val="00A67543"/>
    <w:rsid w:val="00A67C4C"/>
    <w:rsid w:val="00A742ED"/>
    <w:rsid w:val="00A75027"/>
    <w:rsid w:val="00A83E5A"/>
    <w:rsid w:val="00A8651C"/>
    <w:rsid w:val="00A86AC6"/>
    <w:rsid w:val="00A92AE0"/>
    <w:rsid w:val="00A92E3D"/>
    <w:rsid w:val="00A9615F"/>
    <w:rsid w:val="00AA00C3"/>
    <w:rsid w:val="00AA07D1"/>
    <w:rsid w:val="00AA34CA"/>
    <w:rsid w:val="00AA6C75"/>
    <w:rsid w:val="00AB0ACF"/>
    <w:rsid w:val="00AB211B"/>
    <w:rsid w:val="00AB36A0"/>
    <w:rsid w:val="00AB392C"/>
    <w:rsid w:val="00AB4B97"/>
    <w:rsid w:val="00AB5CA2"/>
    <w:rsid w:val="00AC29FF"/>
    <w:rsid w:val="00AC31F6"/>
    <w:rsid w:val="00AC4B69"/>
    <w:rsid w:val="00AC6883"/>
    <w:rsid w:val="00AC78C7"/>
    <w:rsid w:val="00AE5055"/>
    <w:rsid w:val="00AE60BC"/>
    <w:rsid w:val="00AE78BB"/>
    <w:rsid w:val="00AF1FDD"/>
    <w:rsid w:val="00AF4885"/>
    <w:rsid w:val="00B01AD8"/>
    <w:rsid w:val="00B03E84"/>
    <w:rsid w:val="00B047AD"/>
    <w:rsid w:val="00B11623"/>
    <w:rsid w:val="00B12C63"/>
    <w:rsid w:val="00B12E24"/>
    <w:rsid w:val="00B14663"/>
    <w:rsid w:val="00B15644"/>
    <w:rsid w:val="00B156A7"/>
    <w:rsid w:val="00B16734"/>
    <w:rsid w:val="00B210DD"/>
    <w:rsid w:val="00B2190D"/>
    <w:rsid w:val="00B23AD9"/>
    <w:rsid w:val="00B257B2"/>
    <w:rsid w:val="00B25FDE"/>
    <w:rsid w:val="00B26B4F"/>
    <w:rsid w:val="00B30E3A"/>
    <w:rsid w:val="00B35F98"/>
    <w:rsid w:val="00B36169"/>
    <w:rsid w:val="00B430D1"/>
    <w:rsid w:val="00B444A7"/>
    <w:rsid w:val="00B45DEA"/>
    <w:rsid w:val="00B476A3"/>
    <w:rsid w:val="00B50510"/>
    <w:rsid w:val="00B50512"/>
    <w:rsid w:val="00B51707"/>
    <w:rsid w:val="00B526D8"/>
    <w:rsid w:val="00B646FF"/>
    <w:rsid w:val="00B66D8D"/>
    <w:rsid w:val="00B70F71"/>
    <w:rsid w:val="00B77294"/>
    <w:rsid w:val="00B8077D"/>
    <w:rsid w:val="00B8374E"/>
    <w:rsid w:val="00B83904"/>
    <w:rsid w:val="00B83F88"/>
    <w:rsid w:val="00B85FA7"/>
    <w:rsid w:val="00B86F2B"/>
    <w:rsid w:val="00B90212"/>
    <w:rsid w:val="00B95957"/>
    <w:rsid w:val="00BA0CA5"/>
    <w:rsid w:val="00BA2B45"/>
    <w:rsid w:val="00BA2FEB"/>
    <w:rsid w:val="00BA6C82"/>
    <w:rsid w:val="00BB5E52"/>
    <w:rsid w:val="00BC0A23"/>
    <w:rsid w:val="00BC0AC4"/>
    <w:rsid w:val="00BC1DD1"/>
    <w:rsid w:val="00BC305E"/>
    <w:rsid w:val="00BC3F1E"/>
    <w:rsid w:val="00BC68A5"/>
    <w:rsid w:val="00BC7412"/>
    <w:rsid w:val="00BD1CF0"/>
    <w:rsid w:val="00BD3AD8"/>
    <w:rsid w:val="00BE237D"/>
    <w:rsid w:val="00BE2499"/>
    <w:rsid w:val="00BE2C3B"/>
    <w:rsid w:val="00BE404B"/>
    <w:rsid w:val="00BF4E63"/>
    <w:rsid w:val="00BF5095"/>
    <w:rsid w:val="00BF7D75"/>
    <w:rsid w:val="00C06615"/>
    <w:rsid w:val="00C067DC"/>
    <w:rsid w:val="00C10AA7"/>
    <w:rsid w:val="00C12E6B"/>
    <w:rsid w:val="00C132F9"/>
    <w:rsid w:val="00C17409"/>
    <w:rsid w:val="00C20D66"/>
    <w:rsid w:val="00C21AF3"/>
    <w:rsid w:val="00C21D23"/>
    <w:rsid w:val="00C22B40"/>
    <w:rsid w:val="00C263FC"/>
    <w:rsid w:val="00C3316D"/>
    <w:rsid w:val="00C36FC5"/>
    <w:rsid w:val="00C37182"/>
    <w:rsid w:val="00C4104C"/>
    <w:rsid w:val="00C440A2"/>
    <w:rsid w:val="00C553C5"/>
    <w:rsid w:val="00C55450"/>
    <w:rsid w:val="00C637C8"/>
    <w:rsid w:val="00C651F6"/>
    <w:rsid w:val="00C66867"/>
    <w:rsid w:val="00C72DD4"/>
    <w:rsid w:val="00C742AB"/>
    <w:rsid w:val="00C806E4"/>
    <w:rsid w:val="00C821BE"/>
    <w:rsid w:val="00C85269"/>
    <w:rsid w:val="00C86956"/>
    <w:rsid w:val="00C869E4"/>
    <w:rsid w:val="00C8799A"/>
    <w:rsid w:val="00C93499"/>
    <w:rsid w:val="00C9437B"/>
    <w:rsid w:val="00C94896"/>
    <w:rsid w:val="00CA6BFB"/>
    <w:rsid w:val="00CB3AE6"/>
    <w:rsid w:val="00CB558B"/>
    <w:rsid w:val="00CC021E"/>
    <w:rsid w:val="00CC2FEC"/>
    <w:rsid w:val="00CC424B"/>
    <w:rsid w:val="00CC669F"/>
    <w:rsid w:val="00CC6890"/>
    <w:rsid w:val="00CC6984"/>
    <w:rsid w:val="00CC6B3E"/>
    <w:rsid w:val="00CC7643"/>
    <w:rsid w:val="00CD7F18"/>
    <w:rsid w:val="00CE5852"/>
    <w:rsid w:val="00CF3ECF"/>
    <w:rsid w:val="00CF4036"/>
    <w:rsid w:val="00D02B3E"/>
    <w:rsid w:val="00D04448"/>
    <w:rsid w:val="00D05F14"/>
    <w:rsid w:val="00D106A3"/>
    <w:rsid w:val="00D11364"/>
    <w:rsid w:val="00D12A43"/>
    <w:rsid w:val="00D13987"/>
    <w:rsid w:val="00D1722D"/>
    <w:rsid w:val="00D17C04"/>
    <w:rsid w:val="00D223E1"/>
    <w:rsid w:val="00D243CE"/>
    <w:rsid w:val="00D27EA6"/>
    <w:rsid w:val="00D31FD9"/>
    <w:rsid w:val="00D33B6D"/>
    <w:rsid w:val="00D376CC"/>
    <w:rsid w:val="00D426ED"/>
    <w:rsid w:val="00D44488"/>
    <w:rsid w:val="00D448BE"/>
    <w:rsid w:val="00D45A26"/>
    <w:rsid w:val="00D45EB1"/>
    <w:rsid w:val="00D46B6D"/>
    <w:rsid w:val="00D50EF2"/>
    <w:rsid w:val="00D51014"/>
    <w:rsid w:val="00D51C9F"/>
    <w:rsid w:val="00D522B8"/>
    <w:rsid w:val="00D63E89"/>
    <w:rsid w:val="00D662D0"/>
    <w:rsid w:val="00D66BB6"/>
    <w:rsid w:val="00D67CF8"/>
    <w:rsid w:val="00D711C5"/>
    <w:rsid w:val="00D72F48"/>
    <w:rsid w:val="00D761DE"/>
    <w:rsid w:val="00D802A4"/>
    <w:rsid w:val="00D8160F"/>
    <w:rsid w:val="00D82D81"/>
    <w:rsid w:val="00D864EB"/>
    <w:rsid w:val="00D86E1C"/>
    <w:rsid w:val="00D96E80"/>
    <w:rsid w:val="00DA06B8"/>
    <w:rsid w:val="00DA0FF8"/>
    <w:rsid w:val="00DA10FA"/>
    <w:rsid w:val="00DA276C"/>
    <w:rsid w:val="00DA45B0"/>
    <w:rsid w:val="00DB0358"/>
    <w:rsid w:val="00DB246A"/>
    <w:rsid w:val="00DB4260"/>
    <w:rsid w:val="00DC054C"/>
    <w:rsid w:val="00DC0F33"/>
    <w:rsid w:val="00DC1121"/>
    <w:rsid w:val="00DC273D"/>
    <w:rsid w:val="00DC3277"/>
    <w:rsid w:val="00DC5807"/>
    <w:rsid w:val="00DD275A"/>
    <w:rsid w:val="00DD4E0B"/>
    <w:rsid w:val="00DD533D"/>
    <w:rsid w:val="00DD6966"/>
    <w:rsid w:val="00DD7C0B"/>
    <w:rsid w:val="00DE2D99"/>
    <w:rsid w:val="00DE380A"/>
    <w:rsid w:val="00DE72DB"/>
    <w:rsid w:val="00DE7E80"/>
    <w:rsid w:val="00DF0752"/>
    <w:rsid w:val="00DF1BFE"/>
    <w:rsid w:val="00DF3C9B"/>
    <w:rsid w:val="00DF443C"/>
    <w:rsid w:val="00DF65DC"/>
    <w:rsid w:val="00E00F1E"/>
    <w:rsid w:val="00E03DD8"/>
    <w:rsid w:val="00E05F08"/>
    <w:rsid w:val="00E16857"/>
    <w:rsid w:val="00E21DF9"/>
    <w:rsid w:val="00E21EE8"/>
    <w:rsid w:val="00E30044"/>
    <w:rsid w:val="00E30EE1"/>
    <w:rsid w:val="00E320C3"/>
    <w:rsid w:val="00E33F3C"/>
    <w:rsid w:val="00E35800"/>
    <w:rsid w:val="00E3663C"/>
    <w:rsid w:val="00E37D6E"/>
    <w:rsid w:val="00E4296A"/>
    <w:rsid w:val="00E44545"/>
    <w:rsid w:val="00E44D95"/>
    <w:rsid w:val="00E52BB6"/>
    <w:rsid w:val="00E5350F"/>
    <w:rsid w:val="00E537C9"/>
    <w:rsid w:val="00E61DD7"/>
    <w:rsid w:val="00E65C49"/>
    <w:rsid w:val="00E6793F"/>
    <w:rsid w:val="00E7020D"/>
    <w:rsid w:val="00E722DE"/>
    <w:rsid w:val="00E7521E"/>
    <w:rsid w:val="00E75456"/>
    <w:rsid w:val="00E7637B"/>
    <w:rsid w:val="00E76954"/>
    <w:rsid w:val="00E76F50"/>
    <w:rsid w:val="00E912E9"/>
    <w:rsid w:val="00E92E36"/>
    <w:rsid w:val="00E93FDE"/>
    <w:rsid w:val="00EA43E0"/>
    <w:rsid w:val="00EA474F"/>
    <w:rsid w:val="00EA5621"/>
    <w:rsid w:val="00EA58FB"/>
    <w:rsid w:val="00EA6CAA"/>
    <w:rsid w:val="00EB0186"/>
    <w:rsid w:val="00EB2975"/>
    <w:rsid w:val="00EB3C51"/>
    <w:rsid w:val="00EB4DC7"/>
    <w:rsid w:val="00EB5E12"/>
    <w:rsid w:val="00EB5FF6"/>
    <w:rsid w:val="00EB747E"/>
    <w:rsid w:val="00EC1F02"/>
    <w:rsid w:val="00EC5818"/>
    <w:rsid w:val="00EC6A88"/>
    <w:rsid w:val="00ED0323"/>
    <w:rsid w:val="00ED05AA"/>
    <w:rsid w:val="00ED4A43"/>
    <w:rsid w:val="00ED5A7A"/>
    <w:rsid w:val="00ED5CA2"/>
    <w:rsid w:val="00EE63B9"/>
    <w:rsid w:val="00EF3CF5"/>
    <w:rsid w:val="00EF69CD"/>
    <w:rsid w:val="00F003B9"/>
    <w:rsid w:val="00F00A42"/>
    <w:rsid w:val="00F032C6"/>
    <w:rsid w:val="00F040C3"/>
    <w:rsid w:val="00F0552F"/>
    <w:rsid w:val="00F06F3F"/>
    <w:rsid w:val="00F07646"/>
    <w:rsid w:val="00F07F22"/>
    <w:rsid w:val="00F11C98"/>
    <w:rsid w:val="00F1209C"/>
    <w:rsid w:val="00F13445"/>
    <w:rsid w:val="00F1481F"/>
    <w:rsid w:val="00F14872"/>
    <w:rsid w:val="00F1613F"/>
    <w:rsid w:val="00F202FB"/>
    <w:rsid w:val="00F260BE"/>
    <w:rsid w:val="00F32C25"/>
    <w:rsid w:val="00F33020"/>
    <w:rsid w:val="00F36623"/>
    <w:rsid w:val="00F44F79"/>
    <w:rsid w:val="00F5159B"/>
    <w:rsid w:val="00F52264"/>
    <w:rsid w:val="00F5250A"/>
    <w:rsid w:val="00F52AE4"/>
    <w:rsid w:val="00F53F99"/>
    <w:rsid w:val="00F55C05"/>
    <w:rsid w:val="00F567B5"/>
    <w:rsid w:val="00F56C6A"/>
    <w:rsid w:val="00F57D80"/>
    <w:rsid w:val="00F6641A"/>
    <w:rsid w:val="00F6648F"/>
    <w:rsid w:val="00F66F8F"/>
    <w:rsid w:val="00F74151"/>
    <w:rsid w:val="00F7774C"/>
    <w:rsid w:val="00F8514A"/>
    <w:rsid w:val="00F91DE8"/>
    <w:rsid w:val="00F92080"/>
    <w:rsid w:val="00F954FB"/>
    <w:rsid w:val="00F95AE4"/>
    <w:rsid w:val="00FA02F4"/>
    <w:rsid w:val="00FA198E"/>
    <w:rsid w:val="00FA1E11"/>
    <w:rsid w:val="00FA3A46"/>
    <w:rsid w:val="00FA4181"/>
    <w:rsid w:val="00FA6C91"/>
    <w:rsid w:val="00FB282A"/>
    <w:rsid w:val="00FB296E"/>
    <w:rsid w:val="00FC1CFD"/>
    <w:rsid w:val="00FC366F"/>
    <w:rsid w:val="00FD5442"/>
    <w:rsid w:val="00FD6F19"/>
    <w:rsid w:val="00FE283B"/>
    <w:rsid w:val="00FE52F6"/>
    <w:rsid w:val="00FF491F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931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10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10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0DF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52F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9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10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10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0DF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52F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5E784-89BE-42AF-98E0-AA94C028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1925</Words>
  <Characters>11555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Kamil Jusiński</cp:lastModifiedBy>
  <cp:revision>12</cp:revision>
  <cp:lastPrinted>2024-06-11T12:06:00Z</cp:lastPrinted>
  <dcterms:created xsi:type="dcterms:W3CDTF">2023-01-18T09:48:00Z</dcterms:created>
  <dcterms:modified xsi:type="dcterms:W3CDTF">2025-07-24T11:37:00Z</dcterms:modified>
</cp:coreProperties>
</file>